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14B30CD9"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4C05F8">
        <w:rPr>
          <w:b/>
          <w:iCs/>
          <w:sz w:val="32"/>
          <w:szCs w:val="32"/>
          <w:lang w:val="el-GR"/>
        </w:rPr>
        <w:t xml:space="preserve">Δράσεις Δημοσιότητας </w:t>
      </w:r>
      <w:r w:rsidR="00C622A6">
        <w:rPr>
          <w:b/>
          <w:iCs/>
          <w:sz w:val="32"/>
          <w:szCs w:val="32"/>
          <w:lang w:val="el-GR"/>
        </w:rPr>
        <w:t>για την χ</w:t>
      </w:r>
      <w:r w:rsidR="00C622A6" w:rsidRPr="00BC3CAA">
        <w:rPr>
          <w:b/>
          <w:iCs/>
          <w:sz w:val="32"/>
          <w:szCs w:val="32"/>
          <w:lang w:val="el-GR"/>
        </w:rPr>
        <w:t>ορήγηση οικονομικής ενίσχυσης από</w:t>
      </w:r>
      <w:r w:rsidR="00C622A6">
        <w:rPr>
          <w:b/>
          <w:iCs/>
          <w:sz w:val="32"/>
          <w:szCs w:val="32"/>
          <w:lang w:val="el-GR"/>
        </w:rPr>
        <w:t xml:space="preserve"> </w:t>
      </w:r>
      <w:r w:rsidR="00C622A6" w:rsidRPr="00BC3CAA">
        <w:rPr>
          <w:b/>
          <w:iCs/>
          <w:sz w:val="32"/>
          <w:szCs w:val="32"/>
          <w:lang w:val="el-GR"/>
        </w:rPr>
        <w:t>τον κρατικό προϋπολογισμό με σκοπό την</w:t>
      </w:r>
      <w:r w:rsidR="00C622A6">
        <w:rPr>
          <w:b/>
          <w:iCs/>
          <w:sz w:val="32"/>
          <w:szCs w:val="32"/>
          <w:lang w:val="el-GR"/>
        </w:rPr>
        <w:t xml:space="preserve"> </w:t>
      </w:r>
      <w:r w:rsidR="00C622A6" w:rsidRPr="00BC3CAA">
        <w:rPr>
          <w:b/>
          <w:iCs/>
          <w:sz w:val="32"/>
          <w:szCs w:val="32"/>
          <w:lang w:val="el-GR"/>
        </w:rPr>
        <w:t>κάλυψη μέρους του αυξημένου κόστους των</w:t>
      </w:r>
      <w:r w:rsidR="00C622A6">
        <w:rPr>
          <w:b/>
          <w:iCs/>
          <w:sz w:val="32"/>
          <w:szCs w:val="32"/>
          <w:lang w:val="el-GR"/>
        </w:rPr>
        <w:t xml:space="preserve"> </w:t>
      </w:r>
      <w:r w:rsidR="00C622A6" w:rsidRPr="00BC3CAA">
        <w:rPr>
          <w:b/>
          <w:iCs/>
          <w:sz w:val="32"/>
          <w:szCs w:val="32"/>
          <w:lang w:val="el-GR"/>
        </w:rPr>
        <w:t>νοικοκυριών λόγω της σημαντικής αύξησης</w:t>
      </w:r>
      <w:r w:rsidR="00C622A6">
        <w:rPr>
          <w:b/>
          <w:iCs/>
          <w:sz w:val="32"/>
          <w:szCs w:val="32"/>
          <w:lang w:val="el-GR"/>
        </w:rPr>
        <w:t xml:space="preserve"> </w:t>
      </w:r>
      <w:r w:rsidR="00C622A6" w:rsidRPr="00BC3CAA">
        <w:rPr>
          <w:b/>
          <w:iCs/>
          <w:sz w:val="32"/>
          <w:szCs w:val="32"/>
          <w:lang w:val="el-GR"/>
        </w:rPr>
        <w:t>του δείκτη τιμών καταναλωτή</w:t>
      </w:r>
      <w:r w:rsidR="00C622A6">
        <w:rPr>
          <w:b/>
          <w:iCs/>
          <w:sz w:val="32"/>
          <w:szCs w:val="32"/>
          <w:lang w:val="el-GR"/>
        </w:rPr>
        <w:t xml:space="preserve"> </w:t>
      </w:r>
      <w:r w:rsidR="00C622A6" w:rsidRPr="00C622A6">
        <w:rPr>
          <w:b/>
          <w:iCs/>
          <w:sz w:val="32"/>
          <w:szCs w:val="32"/>
          <w:lang w:val="el-GR"/>
        </w:rPr>
        <w:t>(MARKET PASS)</w:t>
      </w:r>
      <w:r w:rsidRPr="00C622A6">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75470A"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10B9B59F" w:rsidR="001F455A" w:rsidRPr="00274473"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00D86293" w:rsidRPr="00D86293">
              <w:rPr>
                <w:rFonts w:cs="Tahoma"/>
                <w:sz w:val="22"/>
                <w:szCs w:val="22"/>
              </w:rPr>
              <w:t>€</w:t>
            </w:r>
            <w:r w:rsidR="004C05F8">
              <w:rPr>
                <w:rFonts w:cs="Tahoma"/>
                <w:sz w:val="22"/>
                <w:szCs w:val="22"/>
              </w:rPr>
              <w:t>190</w:t>
            </w:r>
            <w:r w:rsidR="00D70DF4">
              <w:rPr>
                <w:rFonts w:cs="Tahoma"/>
                <w:sz w:val="22"/>
                <w:szCs w:val="22"/>
              </w:rPr>
              <w:t>.</w:t>
            </w:r>
            <w:r w:rsidR="00C622A6">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€2</w:t>
            </w:r>
            <w:r w:rsidR="004C05F8">
              <w:rPr>
                <w:rFonts w:cs="Tahoma"/>
                <w:sz w:val="22"/>
                <w:szCs w:val="22"/>
              </w:rPr>
              <w:t>35</w:t>
            </w:r>
            <w:r w:rsidR="00D70DF4">
              <w:rPr>
                <w:rFonts w:cs="Tahoma"/>
                <w:sz w:val="22"/>
                <w:szCs w:val="22"/>
              </w:rPr>
              <w:t>.</w:t>
            </w:r>
            <w:r w:rsidR="004C05F8">
              <w:rPr>
                <w:rFonts w:cs="Tahoma"/>
                <w:sz w:val="22"/>
                <w:szCs w:val="22"/>
              </w:rPr>
              <w:t>60</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4C05F8">
              <w:rPr>
                <w:rFonts w:cs="Tahoma"/>
                <w:sz w:val="22"/>
                <w:szCs w:val="22"/>
              </w:rPr>
              <w:t>45</w:t>
            </w:r>
            <w:r w:rsidR="00D70DF4">
              <w:rPr>
                <w:rFonts w:cs="Tahoma"/>
                <w:sz w:val="22"/>
                <w:szCs w:val="22"/>
              </w:rPr>
              <w:t>.</w:t>
            </w:r>
            <w:r w:rsidR="004C05F8">
              <w:rPr>
                <w:rFonts w:cs="Tahoma"/>
                <w:sz w:val="22"/>
                <w:szCs w:val="22"/>
              </w:rPr>
              <w:t>600</w:t>
            </w:r>
            <w:r w:rsidR="00D70DF4">
              <w:rPr>
                <w:rFonts w:cs="Tahoma"/>
                <w:sz w:val="22"/>
                <w:szCs w:val="22"/>
              </w:rPr>
              <w:t>,</w:t>
            </w:r>
            <w:r w:rsidR="00D86293" w:rsidRPr="00D86293">
              <w:rPr>
                <w:rFonts w:cs="Tahoma"/>
                <w:sz w:val="22"/>
                <w:szCs w:val="22"/>
              </w:rPr>
              <w:t>00</w:t>
            </w:r>
          </w:p>
        </w:tc>
      </w:tr>
      <w:tr w:rsidR="00C622A6" w:rsidRPr="0075470A"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426D2C94" w14:textId="759A6D81" w:rsidR="00894F95" w:rsidRPr="00894F95" w:rsidRDefault="00894F95" w:rsidP="00894F95">
            <w:pPr>
              <w:suppressAutoHyphens w:val="0"/>
              <w:spacing w:after="0"/>
              <w:rPr>
                <w:lang w:val="el-GR" w:eastAsia="en-US"/>
              </w:rPr>
            </w:pPr>
            <w:r w:rsidRPr="00894F95">
              <w:rPr>
                <w:lang w:val="el-GR" w:eastAsia="en-US"/>
              </w:rPr>
              <w:t xml:space="preserve">79341000-6 Υπηρεσίες διαφήμισης </w:t>
            </w:r>
          </w:p>
          <w:p w14:paraId="5C7F80FB" w14:textId="00697D75" w:rsidR="00894F95" w:rsidRPr="00894F95" w:rsidRDefault="00894F95" w:rsidP="00894F95">
            <w:pPr>
              <w:suppressAutoHyphens w:val="0"/>
              <w:spacing w:after="0"/>
              <w:rPr>
                <w:lang w:val="el-GR" w:eastAsia="en-US"/>
              </w:rPr>
            </w:pPr>
          </w:p>
          <w:p w14:paraId="46025F67" w14:textId="1A6ECEBB" w:rsidR="00894F95" w:rsidRPr="00894F95" w:rsidRDefault="00894F95" w:rsidP="00894F95">
            <w:pPr>
              <w:suppressAutoHyphens w:val="0"/>
              <w:spacing w:after="0"/>
              <w:rPr>
                <w:lang w:val="el-GR" w:eastAsia="en-US"/>
              </w:rPr>
            </w:pPr>
            <w:r w:rsidRPr="00894F95">
              <w:rPr>
                <w:lang w:val="el-GR" w:eastAsia="en-US"/>
              </w:rPr>
              <w:t>79341100-7 Υπηρεσίες παροχής συμβουλών σε θέματα διαφήμισης</w:t>
            </w:r>
          </w:p>
          <w:p w14:paraId="3440D180" w14:textId="7F097244" w:rsidR="00C622A6" w:rsidRPr="004B24A7" w:rsidRDefault="00C622A6" w:rsidP="00994167">
            <w:pPr>
              <w:suppressAutoHyphens w:val="0"/>
              <w:spacing w:after="91" w:line="236" w:lineRule="auto"/>
              <w:rPr>
                <w:lang w:val="el-GR"/>
              </w:rPr>
            </w:pPr>
          </w:p>
        </w:tc>
      </w:tr>
      <w:tr w:rsidR="0024279E" w:rsidRPr="0075470A"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1ED3570A" w14:textId="77777777" w:rsidTr="00EF0725">
        <w:tc>
          <w:tcPr>
            <w:tcW w:w="2830" w:type="dxa"/>
            <w:shd w:val="clear" w:color="auto" w:fill="auto"/>
            <w:vAlign w:val="center"/>
          </w:tcPr>
          <w:p w14:paraId="4057F07C"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10FD75A0" w:rsidR="0024279E" w:rsidRPr="0075470A" w:rsidDel="005977E7" w:rsidRDefault="0075470A" w:rsidP="00C82832">
            <w:pPr>
              <w:autoSpaceDE w:val="0"/>
              <w:autoSpaceDN w:val="0"/>
              <w:adjustRightInd w:val="0"/>
              <w:spacing w:before="120" w:after="0"/>
              <w:jc w:val="left"/>
              <w:rPr>
                <w:b/>
                <w:color w:val="000000"/>
                <w:lang w:val="el-GR"/>
              </w:rPr>
            </w:pPr>
            <w:r w:rsidRPr="00CE4960">
              <w:rPr>
                <w:b/>
                <w:color w:val="000000"/>
                <w:lang w:val="el-GR"/>
              </w:rPr>
              <w:t>09</w:t>
            </w:r>
            <w:r w:rsidR="0024279E" w:rsidRPr="00CE4960">
              <w:rPr>
                <w:b/>
                <w:color w:val="000000"/>
                <w:lang w:val="el-GR"/>
              </w:rPr>
              <w:t>-</w:t>
            </w:r>
            <w:r w:rsidRPr="00CE4960">
              <w:rPr>
                <w:b/>
                <w:color w:val="000000"/>
                <w:lang w:val="el-GR"/>
              </w:rPr>
              <w:t>02</w:t>
            </w:r>
            <w:r w:rsidR="0024279E" w:rsidRPr="00CE4960">
              <w:rPr>
                <w:b/>
                <w:color w:val="000000"/>
                <w:lang w:val="el-GR"/>
              </w:rPr>
              <w:t>-20</w:t>
            </w:r>
            <w:r w:rsidR="00C82832" w:rsidRPr="00CE4960">
              <w:rPr>
                <w:b/>
                <w:color w:val="000000"/>
                <w:lang w:val="el-GR"/>
              </w:rPr>
              <w:t>2</w:t>
            </w:r>
            <w:r w:rsidRPr="00CE4960">
              <w:rPr>
                <w:b/>
                <w:color w:val="000000"/>
                <w:lang w:val="el-GR"/>
              </w:rPr>
              <w:t>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19226097" w:rsidR="00C82832" w:rsidRPr="00B7731C" w:rsidDel="005977E7" w:rsidRDefault="00B7731C" w:rsidP="00C82832">
            <w:pPr>
              <w:autoSpaceDE w:val="0"/>
              <w:autoSpaceDN w:val="0"/>
              <w:adjustRightInd w:val="0"/>
              <w:spacing w:before="120" w:after="0"/>
              <w:rPr>
                <w:b/>
                <w:color w:val="000000"/>
                <w:highlight w:val="yellow"/>
                <w:lang w:val="el-GR"/>
              </w:rPr>
            </w:pPr>
            <w:r w:rsidRPr="00B7731C">
              <w:rPr>
                <w:b/>
                <w:color w:val="000000"/>
                <w:lang w:val="el-GR"/>
              </w:rPr>
              <w:t>25</w:t>
            </w:r>
            <w:r w:rsidR="00C82832" w:rsidRPr="00B7731C">
              <w:rPr>
                <w:b/>
                <w:color w:val="000000"/>
                <w:lang w:val="el-GR"/>
              </w:rPr>
              <w:t>-</w:t>
            </w:r>
            <w:r w:rsidRPr="00B7731C">
              <w:rPr>
                <w:b/>
                <w:color w:val="000000"/>
                <w:lang w:val="el-GR"/>
              </w:rPr>
              <w:t>01</w:t>
            </w:r>
            <w:r w:rsidR="00C82832" w:rsidRPr="00B7731C">
              <w:rPr>
                <w:b/>
                <w:color w:val="000000"/>
                <w:lang w:val="el-GR"/>
              </w:rPr>
              <w:t>-202</w:t>
            </w:r>
            <w:r w:rsidRPr="00B7731C">
              <w:rPr>
                <w:b/>
                <w:color w:val="000000"/>
                <w:lang w:val="el-GR"/>
              </w:rPr>
              <w:t>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211EEA6E" w:rsidR="00C82832" w:rsidRPr="00603221" w:rsidDel="005977E7" w:rsidRDefault="007F40A2" w:rsidP="00C82832">
            <w:pPr>
              <w:autoSpaceDE w:val="0"/>
              <w:autoSpaceDN w:val="0"/>
              <w:adjustRightInd w:val="0"/>
              <w:spacing w:before="120" w:after="0"/>
              <w:rPr>
                <w:b/>
                <w:color w:val="000000"/>
                <w:highlight w:val="yellow"/>
              </w:rPr>
            </w:pPr>
            <w:r w:rsidRPr="00B7731C">
              <w:rPr>
                <w:b/>
                <w:color w:val="000000"/>
                <w:lang w:val="el-GR"/>
              </w:rPr>
              <w:t>25-01-2023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34BEFB97" w:rsidR="00C82832" w:rsidRPr="00603221" w:rsidRDefault="007F40A2" w:rsidP="00C82832">
            <w:pPr>
              <w:autoSpaceDE w:val="0"/>
              <w:autoSpaceDN w:val="0"/>
              <w:adjustRightInd w:val="0"/>
              <w:spacing w:before="120" w:after="0"/>
              <w:rPr>
                <w:b/>
                <w:highlight w:val="magenta"/>
                <w:lang w:val="el-GR"/>
              </w:rPr>
            </w:pPr>
            <w:r w:rsidRPr="00B7731C">
              <w:rPr>
                <w:b/>
                <w:color w:val="000000"/>
                <w:lang w:val="el-GR"/>
              </w:rPr>
              <w:t>25-01-2023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75470A"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4EEA383C" w:rsidR="0024279E" w:rsidRPr="00337D8E" w:rsidRDefault="00994167" w:rsidP="00337D8E">
            <w:pPr>
              <w:pStyle w:val="TabletextChar"/>
              <w:rPr>
                <w:rFonts w:cs="Tahoma"/>
                <w:b/>
                <w:sz w:val="22"/>
                <w:szCs w:val="22"/>
              </w:rPr>
            </w:pPr>
            <w:r w:rsidRPr="00337D8E">
              <w:rPr>
                <w:rFonts w:cs="Tahoma"/>
                <w:b/>
                <w:sz w:val="22"/>
                <w:szCs w:val="22"/>
              </w:rPr>
              <w:t xml:space="preserve"> «</w:t>
            </w:r>
            <w:r w:rsidR="00337D8E" w:rsidRPr="00337D8E">
              <w:rPr>
                <w:rFonts w:cs="Tahoma"/>
                <w:b/>
                <w:sz w:val="22"/>
                <w:szCs w:val="22"/>
              </w:rPr>
              <w:t>Δράσεις Δημοσιότητας</w:t>
            </w:r>
            <w:r w:rsidRPr="00337D8E">
              <w:rPr>
                <w:rFonts w:cs="Tahoma"/>
                <w:b/>
                <w:sz w:val="22"/>
                <w:szCs w:val="22"/>
              </w:rPr>
              <w:t xml:space="preserve">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75470A" w14:paraId="0793C63A" w14:textId="77777777" w:rsidTr="00C651CD">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1CC3773F" w14:textId="77777777" w:rsidR="00894F95" w:rsidRPr="00894F95" w:rsidRDefault="00894F95" w:rsidP="00894F95">
            <w:pPr>
              <w:suppressAutoHyphens w:val="0"/>
              <w:spacing w:after="0"/>
              <w:rPr>
                <w:lang w:val="el-GR" w:eastAsia="en-US"/>
              </w:rPr>
            </w:pPr>
            <w:r w:rsidRPr="00894F95">
              <w:rPr>
                <w:lang w:val="el-GR" w:eastAsia="en-US"/>
              </w:rPr>
              <w:t xml:space="preserve">79341000-6 Υπηρεσίες διαφήμισης </w:t>
            </w:r>
          </w:p>
          <w:p w14:paraId="11C25F97" w14:textId="77777777" w:rsidR="00894F95" w:rsidRPr="00894F95" w:rsidRDefault="00894F95" w:rsidP="00894F95">
            <w:pPr>
              <w:suppressAutoHyphens w:val="0"/>
              <w:spacing w:after="0"/>
              <w:rPr>
                <w:lang w:val="el-GR" w:eastAsia="en-US"/>
              </w:rPr>
            </w:pPr>
          </w:p>
          <w:p w14:paraId="68D9E411" w14:textId="77777777" w:rsidR="00894F95" w:rsidRPr="00894F95" w:rsidRDefault="00894F95" w:rsidP="00894F95">
            <w:pPr>
              <w:suppressAutoHyphens w:val="0"/>
              <w:spacing w:after="0"/>
              <w:rPr>
                <w:lang w:val="el-GR" w:eastAsia="en-US"/>
              </w:rPr>
            </w:pPr>
            <w:r w:rsidRPr="00894F95">
              <w:rPr>
                <w:lang w:val="el-GR" w:eastAsia="en-US"/>
              </w:rPr>
              <w:t>79341100-7 Υπηρεσίες παροχής συμβουλών σε θέματα διαφήμισης</w:t>
            </w:r>
          </w:p>
          <w:p w14:paraId="10AE3E2C" w14:textId="6886F720" w:rsidR="00E049A1" w:rsidRPr="00894F95" w:rsidRDefault="00E049A1" w:rsidP="00E049A1">
            <w:pPr>
              <w:rPr>
                <w:rFonts w:cstheme="minorHAnsi"/>
                <w:lang w:val="el-GR"/>
              </w:rPr>
            </w:pPr>
          </w:p>
        </w:tc>
      </w:tr>
      <w:tr w:rsidR="004B24A7" w:rsidRPr="0075470A"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E049A1" w:rsidRPr="0075470A" w14:paraId="118555D2" w14:textId="77777777" w:rsidTr="00C651CD">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0031896C" w:rsidR="00E049A1" w:rsidRPr="00603221" w:rsidRDefault="00E049A1" w:rsidP="00E049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sidR="00337D8E">
              <w:rPr>
                <w:rFonts w:cs="Tahoma"/>
                <w:sz w:val="22"/>
                <w:szCs w:val="22"/>
              </w:rPr>
              <w:t>190</w:t>
            </w:r>
            <w:r>
              <w:rPr>
                <w:rFonts w:cs="Tahoma"/>
                <w:sz w:val="22"/>
                <w:szCs w:val="22"/>
              </w:rPr>
              <w:t>.0</w:t>
            </w:r>
            <w:r w:rsidRPr="00D86293">
              <w:rPr>
                <w:rFonts w:cs="Tahoma"/>
                <w:sz w:val="22"/>
                <w:szCs w:val="22"/>
              </w:rPr>
              <w:t>00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€2</w:t>
            </w:r>
            <w:r w:rsidR="00337D8E">
              <w:rPr>
                <w:rFonts w:cs="Tahoma"/>
                <w:sz w:val="22"/>
                <w:szCs w:val="22"/>
              </w:rPr>
              <w:t>35</w:t>
            </w:r>
            <w:r>
              <w:rPr>
                <w:rFonts w:cs="Tahoma"/>
                <w:sz w:val="22"/>
                <w:szCs w:val="22"/>
              </w:rPr>
              <w:t>.</w:t>
            </w:r>
            <w:r w:rsidR="00337D8E">
              <w:rPr>
                <w:rFonts w:cs="Tahoma"/>
                <w:sz w:val="22"/>
                <w:szCs w:val="22"/>
              </w:rPr>
              <w:t>60</w:t>
            </w:r>
            <w:r>
              <w:rPr>
                <w:rFonts w:cs="Tahoma"/>
                <w:sz w:val="22"/>
                <w:szCs w:val="22"/>
              </w:rPr>
              <w:t>0,</w:t>
            </w:r>
            <w:r w:rsidRPr="00D86293">
              <w:rPr>
                <w:rFonts w:cs="Tahoma"/>
                <w:sz w:val="22"/>
                <w:szCs w:val="22"/>
              </w:rPr>
              <w:t>00</w:t>
            </w:r>
            <w:r w:rsidRPr="00BC485D">
              <w:rPr>
                <w:rFonts w:cs="Tahoma"/>
                <w:sz w:val="22"/>
                <w:szCs w:val="22"/>
              </w:rPr>
              <w:t xml:space="preserve">, ΦΠΑ 24% </w:t>
            </w:r>
            <w:r w:rsidR="006D17B0" w:rsidRPr="006D17B0">
              <w:rPr>
                <w:rFonts w:cs="Tahoma"/>
                <w:sz w:val="22"/>
                <w:szCs w:val="22"/>
              </w:rPr>
              <w:t>€</w:t>
            </w:r>
            <w:r w:rsidR="00337D8E">
              <w:rPr>
                <w:rFonts w:cs="Tahoma"/>
                <w:sz w:val="22"/>
                <w:szCs w:val="22"/>
              </w:rPr>
              <w:t>45</w:t>
            </w:r>
            <w:r>
              <w:rPr>
                <w:rFonts w:cs="Tahoma"/>
                <w:sz w:val="22"/>
                <w:szCs w:val="22"/>
              </w:rPr>
              <w:t>.</w:t>
            </w:r>
            <w:r w:rsidR="00337D8E">
              <w:rPr>
                <w:rFonts w:cs="Tahoma"/>
                <w:sz w:val="22"/>
                <w:szCs w:val="22"/>
              </w:rPr>
              <w:t>600</w:t>
            </w:r>
            <w:r>
              <w:rPr>
                <w:rFonts w:cs="Tahoma"/>
                <w:sz w:val="22"/>
                <w:szCs w:val="22"/>
              </w:rPr>
              <w:t>,</w:t>
            </w:r>
            <w:r w:rsidRPr="00D86293">
              <w:rPr>
                <w:rFonts w:cs="Tahoma"/>
                <w:sz w:val="22"/>
                <w:szCs w:val="22"/>
              </w:rPr>
              <w:t>00</w:t>
            </w:r>
          </w:p>
        </w:tc>
      </w:tr>
      <w:tr w:rsidR="004B24A7" w:rsidRPr="0075470A" w14:paraId="38877388" w14:textId="77777777" w:rsidTr="0031590C">
        <w:tc>
          <w:tcPr>
            <w:tcW w:w="3708" w:type="dxa"/>
            <w:vAlign w:val="center"/>
          </w:tcPr>
          <w:p w14:paraId="433A0B87"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18F1F521" w:rsidR="004B24A7" w:rsidRPr="00603221"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FB23F9">
              <w:t>1023711-0000000 (Γενικές Κρατικές Δαπάνες) του Υπουργείου Οικονομικών.</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05BE36C7" w:rsidR="004B24A7" w:rsidRPr="00A00118" w:rsidRDefault="004B24A7" w:rsidP="004B24A7">
            <w:pPr>
              <w:rPr>
                <w:lang w:val="el-GR"/>
              </w:rPr>
            </w:pPr>
            <w:r w:rsidRPr="00A00118">
              <w:rPr>
                <w:lang w:val="el-GR"/>
              </w:rPr>
              <w:t xml:space="preserve"> </w:t>
            </w:r>
            <w:r w:rsidR="00092F07">
              <w:rPr>
                <w:lang w:val="el-GR"/>
              </w:rPr>
              <w:t>Οκτώ</w:t>
            </w:r>
            <w:r w:rsidRPr="00A00118">
              <w:rPr>
                <w:lang w:val="el-GR"/>
              </w:rPr>
              <w:t xml:space="preserve"> </w:t>
            </w:r>
            <w:r w:rsidR="00A00118" w:rsidRPr="00A00118">
              <w:rPr>
                <w:lang w:val="el-GR"/>
              </w:rPr>
              <w:t>(</w:t>
            </w:r>
            <w:r w:rsidR="00092F07">
              <w:rPr>
                <w:lang w:val="el-GR"/>
              </w:rPr>
              <w:t>8</w:t>
            </w:r>
            <w:r w:rsidR="00A00118" w:rsidRPr="00A00118">
              <w:rPr>
                <w:lang w:val="el-GR"/>
              </w:rPr>
              <w:t xml:space="preserve">) </w:t>
            </w:r>
            <w:r w:rsidRPr="00A00118">
              <w:rPr>
                <w:lang w:val="el-GR"/>
              </w:rPr>
              <w:t xml:space="preserve">μήνες </w:t>
            </w:r>
          </w:p>
        </w:tc>
      </w:tr>
      <w:tr w:rsidR="004B24A7" w:rsidRPr="00DF02B0" w14:paraId="0CEEFBF4" w14:textId="77777777" w:rsidTr="0031590C">
        <w:tc>
          <w:tcPr>
            <w:tcW w:w="3708" w:type="dxa"/>
            <w:vAlign w:val="center"/>
          </w:tcPr>
          <w:p w14:paraId="468AB927"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6AA2353D" w:rsidR="004B24A7" w:rsidRPr="00C82832" w:rsidRDefault="007F40A2" w:rsidP="004B24A7">
            <w:pPr>
              <w:pStyle w:val="TabletextChar"/>
              <w:rPr>
                <w:rFonts w:cs="Tahoma"/>
                <w:b/>
                <w:sz w:val="22"/>
                <w:szCs w:val="24"/>
              </w:rPr>
            </w:pPr>
            <w:r w:rsidRPr="007F40A2">
              <w:rPr>
                <w:rFonts w:cs="Tahoma"/>
                <w:b/>
                <w:color w:val="000000"/>
                <w:sz w:val="22"/>
                <w:szCs w:val="22"/>
                <w:lang w:eastAsia="zh-CN"/>
              </w:rPr>
              <w:t>25-01-2023</w:t>
            </w:r>
          </w:p>
        </w:tc>
      </w:tr>
      <w:tr w:rsidR="004B24A7" w:rsidRPr="00DF02B0" w14:paraId="4F1733B5" w14:textId="77777777" w:rsidTr="00C30252">
        <w:tc>
          <w:tcPr>
            <w:tcW w:w="3708" w:type="dxa"/>
            <w:vAlign w:val="center"/>
          </w:tcPr>
          <w:p w14:paraId="47446C13"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shd w:val="clear" w:color="auto" w:fill="auto"/>
            <w:vAlign w:val="center"/>
          </w:tcPr>
          <w:p w14:paraId="26F2E3BB" w14:textId="2366317D" w:rsidR="004B24A7" w:rsidRPr="00C82832" w:rsidRDefault="00C30252" w:rsidP="004B24A7">
            <w:pPr>
              <w:pStyle w:val="TabletextChar"/>
              <w:rPr>
                <w:rFonts w:cs="Tahoma"/>
                <w:b/>
                <w:sz w:val="22"/>
                <w:szCs w:val="24"/>
              </w:rPr>
            </w:pPr>
            <w:r w:rsidRPr="00C955BA">
              <w:rPr>
                <w:rFonts w:cs="Tahoma"/>
                <w:b/>
                <w:color w:val="000000"/>
                <w:sz w:val="22"/>
                <w:szCs w:val="22"/>
                <w:lang w:eastAsia="zh-CN"/>
              </w:rPr>
              <w:t>02</w:t>
            </w:r>
            <w:r w:rsidR="004B24A7" w:rsidRPr="00C955BA">
              <w:rPr>
                <w:rFonts w:cs="Tahoma"/>
                <w:b/>
                <w:color w:val="000000"/>
                <w:sz w:val="22"/>
                <w:szCs w:val="22"/>
                <w:lang w:eastAsia="zh-CN"/>
              </w:rPr>
              <w:t>-</w:t>
            </w:r>
            <w:r w:rsidRPr="00C955BA">
              <w:rPr>
                <w:rFonts w:cs="Tahoma"/>
                <w:b/>
                <w:color w:val="000000"/>
                <w:sz w:val="22"/>
                <w:szCs w:val="22"/>
                <w:lang w:eastAsia="zh-CN"/>
              </w:rPr>
              <w:t>02</w:t>
            </w:r>
            <w:r w:rsidR="004B24A7" w:rsidRPr="00C955BA">
              <w:rPr>
                <w:rFonts w:cs="Tahoma"/>
                <w:b/>
                <w:color w:val="000000"/>
                <w:sz w:val="22"/>
                <w:szCs w:val="22"/>
                <w:lang w:eastAsia="zh-CN"/>
              </w:rPr>
              <w:t>-202</w:t>
            </w:r>
            <w:r w:rsidRPr="00C955BA">
              <w:rPr>
                <w:rFonts w:cs="Tahoma"/>
                <w:b/>
                <w:color w:val="000000"/>
                <w:sz w:val="22"/>
                <w:szCs w:val="22"/>
                <w:lang w:eastAsia="zh-CN"/>
              </w:rPr>
              <w:t>3</w:t>
            </w:r>
          </w:p>
        </w:tc>
      </w:tr>
      <w:tr w:rsidR="004B24A7" w:rsidRPr="0075470A" w14:paraId="631BFE92" w14:textId="77777777" w:rsidTr="0031590C">
        <w:tc>
          <w:tcPr>
            <w:tcW w:w="3708" w:type="dxa"/>
            <w:vAlign w:val="center"/>
          </w:tcPr>
          <w:p w14:paraId="48277820"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45A7CFE0" w:rsidR="004B24A7" w:rsidRPr="00A406A5" w:rsidRDefault="001A5ED0" w:rsidP="004B24A7">
            <w:pPr>
              <w:pStyle w:val="TabletextChar"/>
              <w:rPr>
                <w:rFonts w:cs="Tahoma"/>
                <w:b/>
                <w:color w:val="000000"/>
                <w:sz w:val="22"/>
                <w:szCs w:val="22"/>
                <w:highlight w:val="magenta"/>
              </w:rPr>
            </w:pPr>
            <w:r w:rsidRPr="001A5ED0">
              <w:rPr>
                <w:rFonts w:cs="Tahoma"/>
                <w:b/>
                <w:color w:val="000000"/>
                <w:sz w:val="22"/>
                <w:szCs w:val="22"/>
                <w:lang w:eastAsia="zh-CN"/>
              </w:rPr>
              <w:t>25-01-2023</w:t>
            </w:r>
          </w:p>
        </w:tc>
      </w:tr>
      <w:tr w:rsidR="004B24A7" w:rsidRPr="0075470A" w14:paraId="368A194C" w14:textId="77777777" w:rsidTr="00603221">
        <w:tc>
          <w:tcPr>
            <w:tcW w:w="3708" w:type="dxa"/>
            <w:vAlign w:val="center"/>
          </w:tcPr>
          <w:p w14:paraId="440217A8" w14:textId="77777777" w:rsidR="004B24A7" w:rsidRPr="00603221" w:rsidRDefault="004B24A7" w:rsidP="004B24A7">
            <w:pPr>
              <w:pStyle w:val="TabletextChar"/>
              <w:rPr>
                <w:rFonts w:cs="Tahoma"/>
                <w:b/>
                <w:sz w:val="22"/>
                <w:szCs w:val="22"/>
              </w:rPr>
            </w:pPr>
            <w:r w:rsidRPr="00603221">
              <w:rPr>
                <w:rFonts w:cs="Tahoma"/>
                <w:b/>
                <w:sz w:val="22"/>
                <w:szCs w:val="22"/>
              </w:rPr>
              <w:t xml:space="preserve">ΚΑΤΑΛΗΚΤΙΚΗ ΗΜΕΡΟΜΗΝΙΑ </w:t>
            </w:r>
            <w:r w:rsidRPr="00603221">
              <w:rPr>
                <w:rFonts w:cs="Tahoma"/>
                <w:b/>
                <w:sz w:val="22"/>
                <w:szCs w:val="22"/>
              </w:rPr>
              <w:lastRenderedPageBreak/>
              <w:t>ΚΑΙ ΩΡΑ ΥΠΟΒΟΛΗΣ ΠΡΟΣΦΟΡΩΝ</w:t>
            </w:r>
          </w:p>
        </w:tc>
        <w:tc>
          <w:tcPr>
            <w:tcW w:w="6147" w:type="dxa"/>
            <w:vAlign w:val="center"/>
          </w:tcPr>
          <w:p w14:paraId="1F526219" w14:textId="1535B396" w:rsidR="004B24A7" w:rsidRPr="00433D32" w:rsidRDefault="00CD4206" w:rsidP="004B24A7">
            <w:pPr>
              <w:autoSpaceDE w:val="0"/>
              <w:autoSpaceDN w:val="0"/>
              <w:adjustRightInd w:val="0"/>
              <w:spacing w:after="0" w:line="276" w:lineRule="auto"/>
              <w:jc w:val="left"/>
              <w:rPr>
                <w:lang w:val="el-GR"/>
              </w:rPr>
            </w:pPr>
            <w:r w:rsidRPr="00CE4960">
              <w:rPr>
                <w:b/>
                <w:color w:val="000000"/>
                <w:lang w:val="el-GR"/>
              </w:rPr>
              <w:lastRenderedPageBreak/>
              <w:t>09-02-2023</w:t>
            </w:r>
            <w:r w:rsidR="00286770">
              <w:rPr>
                <w:b/>
                <w:color w:val="000000"/>
                <w:lang w:val="el-GR"/>
              </w:rPr>
              <w:t xml:space="preserve">, </w:t>
            </w:r>
            <w:r w:rsidR="004B24A7" w:rsidRPr="00A406A5">
              <w:rPr>
                <w:color w:val="000000"/>
                <w:lang w:val="el-GR"/>
              </w:rPr>
              <w:t xml:space="preserve">ημέρα </w:t>
            </w:r>
            <w:r w:rsidR="00286770" w:rsidRPr="00286770">
              <w:rPr>
                <w:b/>
                <w:color w:val="000000"/>
                <w:lang w:val="el-GR"/>
              </w:rPr>
              <w:t>Πέμπτη</w:t>
            </w:r>
            <w:r w:rsidR="00A44458">
              <w:rPr>
                <w:b/>
                <w:color w:val="000000"/>
                <w:lang w:val="el-GR"/>
              </w:rPr>
              <w:t xml:space="preserve">, </w:t>
            </w:r>
            <w:r w:rsidR="004B24A7" w:rsidRPr="00A406A5">
              <w:rPr>
                <w:color w:val="000000"/>
                <w:lang w:val="el-GR"/>
              </w:rPr>
              <w:t xml:space="preserve">ώρα </w:t>
            </w:r>
            <w:r w:rsidR="00A44458" w:rsidRPr="00A44458">
              <w:rPr>
                <w:b/>
                <w:color w:val="000000"/>
                <w:lang w:val="el-GR"/>
              </w:rPr>
              <w:t>12</w:t>
            </w:r>
            <w:r w:rsidR="004B24A7" w:rsidRPr="00A44458">
              <w:rPr>
                <w:b/>
                <w:color w:val="000000"/>
                <w:lang w:val="el-GR"/>
              </w:rPr>
              <w:t>:</w:t>
            </w:r>
            <w:r w:rsidR="00A44458" w:rsidRPr="00A44458">
              <w:rPr>
                <w:b/>
                <w:color w:val="000000"/>
                <w:lang w:val="el-GR"/>
              </w:rPr>
              <w:t>00</w:t>
            </w:r>
          </w:p>
        </w:tc>
      </w:tr>
      <w:tr w:rsidR="004B24A7" w:rsidRPr="0075470A"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31590C">
        <w:tc>
          <w:tcPr>
            <w:tcW w:w="3708" w:type="dxa"/>
          </w:tcPr>
          <w:p w14:paraId="2D7201C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42F08A27" w:rsidR="004B24A7" w:rsidRPr="00603221" w:rsidRDefault="00642D4B" w:rsidP="004B24A7">
            <w:pPr>
              <w:autoSpaceDE w:val="0"/>
              <w:autoSpaceDN w:val="0"/>
              <w:adjustRightInd w:val="0"/>
              <w:spacing w:after="0" w:line="276" w:lineRule="auto"/>
              <w:jc w:val="left"/>
              <w:rPr>
                <w:color w:val="000000"/>
              </w:rPr>
            </w:pPr>
            <w:r w:rsidRPr="001A5ED0">
              <w:rPr>
                <w:b/>
                <w:color w:val="000000"/>
                <w:lang w:val="el-GR"/>
              </w:rPr>
              <w:t>25-01-2023</w:t>
            </w:r>
          </w:p>
        </w:tc>
      </w:tr>
      <w:tr w:rsidR="004B24A7" w:rsidRPr="0075470A" w14:paraId="5C69C8D8" w14:textId="77777777" w:rsidTr="0031590C">
        <w:tc>
          <w:tcPr>
            <w:tcW w:w="3708" w:type="dxa"/>
            <w:vAlign w:val="center"/>
          </w:tcPr>
          <w:p w14:paraId="06B964EB"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70DB3B85" w:rsidR="004B24A7" w:rsidRPr="00603221" w:rsidRDefault="00130A26" w:rsidP="004B24A7">
            <w:pPr>
              <w:pStyle w:val="TabletextChar"/>
              <w:rPr>
                <w:rFonts w:cs="Tahoma"/>
                <w:sz w:val="22"/>
                <w:szCs w:val="22"/>
              </w:rPr>
            </w:pPr>
            <w:r w:rsidRPr="00AD681F">
              <w:rPr>
                <w:rFonts w:cs="Tahoma"/>
                <w:b/>
                <w:color w:val="000000"/>
                <w:sz w:val="22"/>
                <w:szCs w:val="22"/>
                <w:lang w:eastAsia="zh-CN"/>
              </w:rPr>
              <w:t>13</w:t>
            </w:r>
            <w:r w:rsidR="004B24A7" w:rsidRPr="00AD681F">
              <w:rPr>
                <w:rFonts w:cs="Tahoma"/>
                <w:b/>
                <w:color w:val="000000"/>
                <w:sz w:val="22"/>
                <w:szCs w:val="22"/>
                <w:lang w:eastAsia="zh-CN"/>
              </w:rPr>
              <w:t>-</w:t>
            </w:r>
            <w:r w:rsidRPr="00AD681F">
              <w:rPr>
                <w:rFonts w:cs="Tahoma"/>
                <w:b/>
                <w:color w:val="000000"/>
                <w:sz w:val="22"/>
                <w:szCs w:val="22"/>
                <w:lang w:eastAsia="zh-CN"/>
              </w:rPr>
              <w:t>02</w:t>
            </w:r>
            <w:r w:rsidR="004B24A7" w:rsidRPr="00AD681F">
              <w:rPr>
                <w:rFonts w:cs="Tahoma"/>
                <w:b/>
                <w:color w:val="000000"/>
                <w:sz w:val="22"/>
                <w:szCs w:val="22"/>
                <w:lang w:eastAsia="zh-CN"/>
              </w:rPr>
              <w:t>-202</w:t>
            </w:r>
            <w:r w:rsidRPr="00AD681F">
              <w:rPr>
                <w:rFonts w:cs="Tahoma"/>
                <w:b/>
                <w:color w:val="000000"/>
                <w:sz w:val="22"/>
                <w:szCs w:val="22"/>
                <w:lang w:eastAsia="zh-CN"/>
              </w:rPr>
              <w:t>3</w:t>
            </w:r>
            <w:r w:rsidR="004B24A7" w:rsidRPr="00603221">
              <w:rPr>
                <w:rFonts w:cs="Tahoma"/>
                <w:b/>
                <w:sz w:val="22"/>
                <w:szCs w:val="22"/>
              </w:rPr>
              <w:t xml:space="preserve"> και ώρα </w:t>
            </w:r>
            <w:r>
              <w:rPr>
                <w:rFonts w:cs="Tahoma"/>
                <w:b/>
                <w:sz w:val="22"/>
                <w:szCs w:val="22"/>
              </w:rPr>
              <w:t>12:00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7A959F4" w14:textId="7BA64E77" w:rsidR="003E609D"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23830968" w:history="1">
            <w:r w:rsidR="003E609D" w:rsidRPr="006C3FC6">
              <w:rPr>
                <w:rStyle w:val="-"/>
                <w:noProof/>
                <w:lang w:val="el-GR"/>
                <w14:scene3d>
                  <w14:camera w14:prst="orthographicFront"/>
                  <w14:lightRig w14:rig="threePt" w14:dir="t">
                    <w14:rot w14:lat="0" w14:lon="0" w14:rev="0"/>
                  </w14:lightRig>
                </w14:scene3d>
              </w:rPr>
              <w:t>1.</w:t>
            </w:r>
            <w:r w:rsidR="003E609D">
              <w:rPr>
                <w:rFonts w:asciiTheme="minorHAnsi" w:eastAsiaTheme="minorEastAsia" w:hAnsiTheme="minorHAnsi" w:cstheme="minorBidi"/>
                <w:b w:val="0"/>
                <w:bCs w:val="0"/>
                <w:caps w:val="0"/>
                <w:noProof/>
                <w:sz w:val="22"/>
                <w:szCs w:val="22"/>
                <w:lang w:val="en-US" w:eastAsia="en-US"/>
              </w:rPr>
              <w:tab/>
            </w:r>
            <w:r w:rsidR="003E609D" w:rsidRPr="006C3FC6">
              <w:rPr>
                <w:rStyle w:val="-"/>
                <w:noProof/>
                <w:lang w:val="el-GR"/>
              </w:rPr>
              <w:t>ΑΝΑΘΕΤΟΥΣΑ ΑΡΧΗ ΚΑΙ ΑΝΤΙΚΕΙΜΕΝΟ ΣΥΜΒΑΣΗΣ</w:t>
            </w:r>
            <w:r w:rsidR="003E609D">
              <w:rPr>
                <w:noProof/>
                <w:webHidden/>
              </w:rPr>
              <w:tab/>
            </w:r>
            <w:r w:rsidR="003E609D">
              <w:rPr>
                <w:noProof/>
                <w:webHidden/>
              </w:rPr>
              <w:fldChar w:fldCharType="begin"/>
            </w:r>
            <w:r w:rsidR="003E609D">
              <w:rPr>
                <w:noProof/>
                <w:webHidden/>
              </w:rPr>
              <w:instrText xml:space="preserve"> PAGEREF _Toc123830968 \h </w:instrText>
            </w:r>
            <w:r w:rsidR="003E609D">
              <w:rPr>
                <w:noProof/>
                <w:webHidden/>
              </w:rPr>
            </w:r>
            <w:r w:rsidR="003E609D">
              <w:rPr>
                <w:noProof/>
                <w:webHidden/>
              </w:rPr>
              <w:fldChar w:fldCharType="separate"/>
            </w:r>
            <w:r w:rsidR="006259E1">
              <w:rPr>
                <w:noProof/>
                <w:webHidden/>
              </w:rPr>
              <w:t>6</w:t>
            </w:r>
            <w:r w:rsidR="003E609D">
              <w:rPr>
                <w:noProof/>
                <w:webHidden/>
              </w:rPr>
              <w:fldChar w:fldCharType="end"/>
            </w:r>
          </w:hyperlink>
        </w:p>
        <w:p w14:paraId="70196A48" w14:textId="622BC07F"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0969" w:history="1">
            <w:r w:rsidR="003E609D" w:rsidRPr="006C3FC6">
              <w:rPr>
                <w:rStyle w:val="-"/>
                <w:noProof/>
                <w:lang w:val="el-GR"/>
              </w:rPr>
              <w:t>1.1</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Στοιχεία Αναθέτουσας Αρχής</w:t>
            </w:r>
            <w:r w:rsidR="003E609D">
              <w:rPr>
                <w:noProof/>
                <w:webHidden/>
              </w:rPr>
              <w:tab/>
            </w:r>
            <w:r w:rsidR="003E609D">
              <w:rPr>
                <w:noProof/>
                <w:webHidden/>
              </w:rPr>
              <w:fldChar w:fldCharType="begin"/>
            </w:r>
            <w:r w:rsidR="003E609D">
              <w:rPr>
                <w:noProof/>
                <w:webHidden/>
              </w:rPr>
              <w:instrText xml:space="preserve"> PAGEREF _Toc123830969 \h </w:instrText>
            </w:r>
            <w:r w:rsidR="003E609D">
              <w:rPr>
                <w:noProof/>
                <w:webHidden/>
              </w:rPr>
            </w:r>
            <w:r w:rsidR="003E609D">
              <w:rPr>
                <w:noProof/>
                <w:webHidden/>
              </w:rPr>
              <w:fldChar w:fldCharType="separate"/>
            </w:r>
            <w:r w:rsidR="006259E1">
              <w:rPr>
                <w:noProof/>
                <w:webHidden/>
              </w:rPr>
              <w:t>6</w:t>
            </w:r>
            <w:r w:rsidR="003E609D">
              <w:rPr>
                <w:noProof/>
                <w:webHidden/>
              </w:rPr>
              <w:fldChar w:fldCharType="end"/>
            </w:r>
          </w:hyperlink>
        </w:p>
        <w:p w14:paraId="1A0F3270" w14:textId="5426CFE5"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0970" w:history="1">
            <w:r w:rsidR="003E609D" w:rsidRPr="006C3FC6">
              <w:rPr>
                <w:rStyle w:val="-"/>
                <w:noProof/>
                <w:lang w:val="el-GR"/>
              </w:rPr>
              <w:t>1.2</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Στοιχεία Διαδικασίας - Χρηματοδότηση</w:t>
            </w:r>
            <w:r w:rsidR="003E609D">
              <w:rPr>
                <w:noProof/>
                <w:webHidden/>
              </w:rPr>
              <w:tab/>
            </w:r>
            <w:r w:rsidR="003E609D">
              <w:rPr>
                <w:noProof/>
                <w:webHidden/>
              </w:rPr>
              <w:fldChar w:fldCharType="begin"/>
            </w:r>
            <w:r w:rsidR="003E609D">
              <w:rPr>
                <w:noProof/>
                <w:webHidden/>
              </w:rPr>
              <w:instrText xml:space="preserve"> PAGEREF _Toc123830970 \h </w:instrText>
            </w:r>
            <w:r w:rsidR="003E609D">
              <w:rPr>
                <w:noProof/>
                <w:webHidden/>
              </w:rPr>
            </w:r>
            <w:r w:rsidR="003E609D">
              <w:rPr>
                <w:noProof/>
                <w:webHidden/>
              </w:rPr>
              <w:fldChar w:fldCharType="separate"/>
            </w:r>
            <w:r w:rsidR="006259E1">
              <w:rPr>
                <w:noProof/>
                <w:webHidden/>
              </w:rPr>
              <w:t>6</w:t>
            </w:r>
            <w:r w:rsidR="003E609D">
              <w:rPr>
                <w:noProof/>
                <w:webHidden/>
              </w:rPr>
              <w:fldChar w:fldCharType="end"/>
            </w:r>
          </w:hyperlink>
        </w:p>
        <w:p w14:paraId="540EA3EA" w14:textId="26260759"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0971" w:history="1">
            <w:r w:rsidR="003E609D" w:rsidRPr="006C3FC6">
              <w:rPr>
                <w:rStyle w:val="-"/>
                <w:noProof/>
                <w:lang w:val="el-GR"/>
              </w:rPr>
              <w:t>1.3</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Συνοπτική Περιγραφή φυσικού και οικονομικού αντικειμένου της σύμβασης</w:t>
            </w:r>
            <w:r w:rsidR="003E609D">
              <w:rPr>
                <w:noProof/>
                <w:webHidden/>
              </w:rPr>
              <w:tab/>
            </w:r>
            <w:r w:rsidR="003E609D">
              <w:rPr>
                <w:noProof/>
                <w:webHidden/>
              </w:rPr>
              <w:fldChar w:fldCharType="begin"/>
            </w:r>
            <w:r w:rsidR="003E609D">
              <w:rPr>
                <w:noProof/>
                <w:webHidden/>
              </w:rPr>
              <w:instrText xml:space="preserve"> PAGEREF _Toc123830971 \h </w:instrText>
            </w:r>
            <w:r w:rsidR="003E609D">
              <w:rPr>
                <w:noProof/>
                <w:webHidden/>
              </w:rPr>
            </w:r>
            <w:r w:rsidR="003E609D">
              <w:rPr>
                <w:noProof/>
                <w:webHidden/>
              </w:rPr>
              <w:fldChar w:fldCharType="separate"/>
            </w:r>
            <w:r w:rsidR="006259E1">
              <w:rPr>
                <w:noProof/>
                <w:webHidden/>
              </w:rPr>
              <w:t>7</w:t>
            </w:r>
            <w:r w:rsidR="003E609D">
              <w:rPr>
                <w:noProof/>
                <w:webHidden/>
              </w:rPr>
              <w:fldChar w:fldCharType="end"/>
            </w:r>
          </w:hyperlink>
        </w:p>
        <w:p w14:paraId="50B32ECF" w14:textId="12BE06B3"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0972" w:history="1">
            <w:r w:rsidR="003E609D" w:rsidRPr="006C3FC6">
              <w:rPr>
                <w:rStyle w:val="-"/>
                <w:noProof/>
                <w:lang w:val="el-GR"/>
              </w:rPr>
              <w:t>1.4</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Θεσμικό πλαίσιο</w:t>
            </w:r>
            <w:r w:rsidR="003E609D">
              <w:rPr>
                <w:noProof/>
                <w:webHidden/>
              </w:rPr>
              <w:tab/>
            </w:r>
            <w:r w:rsidR="003E609D">
              <w:rPr>
                <w:noProof/>
                <w:webHidden/>
              </w:rPr>
              <w:fldChar w:fldCharType="begin"/>
            </w:r>
            <w:r w:rsidR="003E609D">
              <w:rPr>
                <w:noProof/>
                <w:webHidden/>
              </w:rPr>
              <w:instrText xml:space="preserve"> PAGEREF _Toc123830972 \h </w:instrText>
            </w:r>
            <w:r w:rsidR="003E609D">
              <w:rPr>
                <w:noProof/>
                <w:webHidden/>
              </w:rPr>
            </w:r>
            <w:r w:rsidR="003E609D">
              <w:rPr>
                <w:noProof/>
                <w:webHidden/>
              </w:rPr>
              <w:fldChar w:fldCharType="separate"/>
            </w:r>
            <w:r w:rsidR="006259E1">
              <w:rPr>
                <w:noProof/>
                <w:webHidden/>
              </w:rPr>
              <w:t>7</w:t>
            </w:r>
            <w:r w:rsidR="003E609D">
              <w:rPr>
                <w:noProof/>
                <w:webHidden/>
              </w:rPr>
              <w:fldChar w:fldCharType="end"/>
            </w:r>
          </w:hyperlink>
        </w:p>
        <w:p w14:paraId="288B9FEB" w14:textId="5353BB46"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0973" w:history="1">
            <w:r w:rsidR="003E609D" w:rsidRPr="006C3FC6">
              <w:rPr>
                <w:rStyle w:val="-"/>
                <w:noProof/>
                <w:lang w:val="el-GR"/>
              </w:rPr>
              <w:t>1.5</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Προθεσμία παραλαβής προσφορών και διενέργεια διαγωνισμού</w:t>
            </w:r>
            <w:r w:rsidR="003E609D">
              <w:rPr>
                <w:noProof/>
                <w:webHidden/>
              </w:rPr>
              <w:tab/>
            </w:r>
            <w:r w:rsidR="003E609D">
              <w:rPr>
                <w:noProof/>
                <w:webHidden/>
              </w:rPr>
              <w:fldChar w:fldCharType="begin"/>
            </w:r>
            <w:r w:rsidR="003E609D">
              <w:rPr>
                <w:noProof/>
                <w:webHidden/>
              </w:rPr>
              <w:instrText xml:space="preserve"> PAGEREF _Toc123830973 \h </w:instrText>
            </w:r>
            <w:r w:rsidR="003E609D">
              <w:rPr>
                <w:noProof/>
                <w:webHidden/>
              </w:rPr>
            </w:r>
            <w:r w:rsidR="003E609D">
              <w:rPr>
                <w:noProof/>
                <w:webHidden/>
              </w:rPr>
              <w:fldChar w:fldCharType="separate"/>
            </w:r>
            <w:r w:rsidR="006259E1">
              <w:rPr>
                <w:noProof/>
                <w:webHidden/>
              </w:rPr>
              <w:t>12</w:t>
            </w:r>
            <w:r w:rsidR="003E609D">
              <w:rPr>
                <w:noProof/>
                <w:webHidden/>
              </w:rPr>
              <w:fldChar w:fldCharType="end"/>
            </w:r>
          </w:hyperlink>
        </w:p>
        <w:p w14:paraId="0F82CAC6" w14:textId="2E14820C"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0974" w:history="1">
            <w:r w:rsidR="003E609D" w:rsidRPr="006C3FC6">
              <w:rPr>
                <w:rStyle w:val="-"/>
                <w:noProof/>
                <w:lang w:val="el-GR"/>
              </w:rPr>
              <w:t>1.6</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Δημοσιότητα</w:t>
            </w:r>
            <w:r w:rsidR="003E609D">
              <w:rPr>
                <w:noProof/>
                <w:webHidden/>
              </w:rPr>
              <w:tab/>
            </w:r>
            <w:r w:rsidR="003E609D">
              <w:rPr>
                <w:noProof/>
                <w:webHidden/>
              </w:rPr>
              <w:fldChar w:fldCharType="begin"/>
            </w:r>
            <w:r w:rsidR="003E609D">
              <w:rPr>
                <w:noProof/>
                <w:webHidden/>
              </w:rPr>
              <w:instrText xml:space="preserve"> PAGEREF _Toc123830974 \h </w:instrText>
            </w:r>
            <w:r w:rsidR="003E609D">
              <w:rPr>
                <w:noProof/>
                <w:webHidden/>
              </w:rPr>
            </w:r>
            <w:r w:rsidR="003E609D">
              <w:rPr>
                <w:noProof/>
                <w:webHidden/>
              </w:rPr>
              <w:fldChar w:fldCharType="separate"/>
            </w:r>
            <w:r w:rsidR="006259E1">
              <w:rPr>
                <w:noProof/>
                <w:webHidden/>
              </w:rPr>
              <w:t>12</w:t>
            </w:r>
            <w:r w:rsidR="003E609D">
              <w:rPr>
                <w:noProof/>
                <w:webHidden/>
              </w:rPr>
              <w:fldChar w:fldCharType="end"/>
            </w:r>
          </w:hyperlink>
        </w:p>
        <w:p w14:paraId="27A9BD96" w14:textId="6AF9A363"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0975" w:history="1">
            <w:r w:rsidR="003E609D" w:rsidRPr="006C3FC6">
              <w:rPr>
                <w:rStyle w:val="-"/>
                <w:noProof/>
                <w:lang w:val="el-GR"/>
              </w:rPr>
              <w:t>1.7</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Αρχές εφαρμοζόμενες στη διαδικασία σύναψης</w:t>
            </w:r>
            <w:r w:rsidR="003E609D">
              <w:rPr>
                <w:noProof/>
                <w:webHidden/>
              </w:rPr>
              <w:tab/>
            </w:r>
            <w:r w:rsidR="003E609D">
              <w:rPr>
                <w:noProof/>
                <w:webHidden/>
              </w:rPr>
              <w:fldChar w:fldCharType="begin"/>
            </w:r>
            <w:r w:rsidR="003E609D">
              <w:rPr>
                <w:noProof/>
                <w:webHidden/>
              </w:rPr>
              <w:instrText xml:space="preserve"> PAGEREF _Toc123830975 \h </w:instrText>
            </w:r>
            <w:r w:rsidR="003E609D">
              <w:rPr>
                <w:noProof/>
                <w:webHidden/>
              </w:rPr>
            </w:r>
            <w:r w:rsidR="003E609D">
              <w:rPr>
                <w:noProof/>
                <w:webHidden/>
              </w:rPr>
              <w:fldChar w:fldCharType="separate"/>
            </w:r>
            <w:r w:rsidR="006259E1">
              <w:rPr>
                <w:noProof/>
                <w:webHidden/>
              </w:rPr>
              <w:t>13</w:t>
            </w:r>
            <w:r w:rsidR="003E609D">
              <w:rPr>
                <w:noProof/>
                <w:webHidden/>
              </w:rPr>
              <w:fldChar w:fldCharType="end"/>
            </w:r>
          </w:hyperlink>
        </w:p>
        <w:p w14:paraId="35DAEB0D" w14:textId="7DFB7FFC" w:rsidR="003E609D"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830976" w:history="1">
            <w:r w:rsidR="003E609D" w:rsidRPr="006C3FC6">
              <w:rPr>
                <w:rStyle w:val="-"/>
                <w:noProof/>
                <w14:scene3d>
                  <w14:camera w14:prst="orthographicFront"/>
                  <w14:lightRig w14:rig="threePt" w14:dir="t">
                    <w14:rot w14:lat="0" w14:lon="0" w14:rev="0"/>
                  </w14:lightRig>
                </w14:scene3d>
              </w:rPr>
              <w:t>2.</w:t>
            </w:r>
            <w:r w:rsidR="003E609D">
              <w:rPr>
                <w:rFonts w:asciiTheme="minorHAnsi" w:eastAsiaTheme="minorEastAsia" w:hAnsiTheme="minorHAnsi" w:cstheme="minorBidi"/>
                <w:b w:val="0"/>
                <w:bCs w:val="0"/>
                <w:caps w:val="0"/>
                <w:noProof/>
                <w:sz w:val="22"/>
                <w:szCs w:val="22"/>
                <w:lang w:val="en-US" w:eastAsia="en-US"/>
              </w:rPr>
              <w:tab/>
            </w:r>
            <w:r w:rsidR="003E609D" w:rsidRPr="006C3FC6">
              <w:rPr>
                <w:rStyle w:val="-"/>
                <w:noProof/>
              </w:rPr>
              <w:t>ΓΕΝΙΚΟΙ ΚΑΙ ΕΙΔΙΚΟΙ ΟΡΟΙ ΣΥΜΜΕΤΟΧΗΣ</w:t>
            </w:r>
            <w:r w:rsidR="003E609D">
              <w:rPr>
                <w:noProof/>
                <w:webHidden/>
              </w:rPr>
              <w:tab/>
            </w:r>
            <w:r w:rsidR="003E609D">
              <w:rPr>
                <w:noProof/>
                <w:webHidden/>
              </w:rPr>
              <w:fldChar w:fldCharType="begin"/>
            </w:r>
            <w:r w:rsidR="003E609D">
              <w:rPr>
                <w:noProof/>
                <w:webHidden/>
              </w:rPr>
              <w:instrText xml:space="preserve"> PAGEREF _Toc123830976 \h </w:instrText>
            </w:r>
            <w:r w:rsidR="003E609D">
              <w:rPr>
                <w:noProof/>
                <w:webHidden/>
              </w:rPr>
            </w:r>
            <w:r w:rsidR="003E609D">
              <w:rPr>
                <w:noProof/>
                <w:webHidden/>
              </w:rPr>
              <w:fldChar w:fldCharType="separate"/>
            </w:r>
            <w:r w:rsidR="006259E1">
              <w:rPr>
                <w:noProof/>
                <w:webHidden/>
              </w:rPr>
              <w:t>14</w:t>
            </w:r>
            <w:r w:rsidR="003E609D">
              <w:rPr>
                <w:noProof/>
                <w:webHidden/>
              </w:rPr>
              <w:fldChar w:fldCharType="end"/>
            </w:r>
          </w:hyperlink>
        </w:p>
        <w:p w14:paraId="2A78171C" w14:textId="5ECBB9CD"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0977" w:history="1">
            <w:r w:rsidR="003E609D" w:rsidRPr="006C3FC6">
              <w:rPr>
                <w:rStyle w:val="-"/>
                <w:noProof/>
                <w:lang w:val="el-GR"/>
              </w:rPr>
              <w:t>2.1</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Γενικές Πληροφορίες</w:t>
            </w:r>
            <w:r w:rsidR="003E609D">
              <w:rPr>
                <w:noProof/>
                <w:webHidden/>
              </w:rPr>
              <w:tab/>
            </w:r>
            <w:r w:rsidR="003E609D">
              <w:rPr>
                <w:noProof/>
                <w:webHidden/>
              </w:rPr>
              <w:fldChar w:fldCharType="begin"/>
            </w:r>
            <w:r w:rsidR="003E609D">
              <w:rPr>
                <w:noProof/>
                <w:webHidden/>
              </w:rPr>
              <w:instrText xml:space="preserve"> PAGEREF _Toc123830977 \h </w:instrText>
            </w:r>
            <w:r w:rsidR="003E609D">
              <w:rPr>
                <w:noProof/>
                <w:webHidden/>
              </w:rPr>
            </w:r>
            <w:r w:rsidR="003E609D">
              <w:rPr>
                <w:noProof/>
                <w:webHidden/>
              </w:rPr>
              <w:fldChar w:fldCharType="separate"/>
            </w:r>
            <w:r w:rsidR="006259E1">
              <w:rPr>
                <w:noProof/>
                <w:webHidden/>
              </w:rPr>
              <w:t>14</w:t>
            </w:r>
            <w:r w:rsidR="003E609D">
              <w:rPr>
                <w:noProof/>
                <w:webHidden/>
              </w:rPr>
              <w:fldChar w:fldCharType="end"/>
            </w:r>
          </w:hyperlink>
        </w:p>
        <w:p w14:paraId="5C1B484A" w14:textId="51721395"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78" w:history="1">
            <w:r w:rsidR="003E609D" w:rsidRPr="006C3FC6">
              <w:rPr>
                <w:rStyle w:val="-"/>
                <w:noProof/>
                <w:lang w:val="el-GR"/>
              </w:rPr>
              <w:t>2.1.1</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Έγγραφα της σύμβασης</w:t>
            </w:r>
            <w:r w:rsidR="003E609D">
              <w:rPr>
                <w:noProof/>
                <w:webHidden/>
              </w:rPr>
              <w:tab/>
            </w:r>
            <w:r w:rsidR="003E609D">
              <w:rPr>
                <w:noProof/>
                <w:webHidden/>
              </w:rPr>
              <w:fldChar w:fldCharType="begin"/>
            </w:r>
            <w:r w:rsidR="003E609D">
              <w:rPr>
                <w:noProof/>
                <w:webHidden/>
              </w:rPr>
              <w:instrText xml:space="preserve"> PAGEREF _Toc123830978 \h </w:instrText>
            </w:r>
            <w:r w:rsidR="003E609D">
              <w:rPr>
                <w:noProof/>
                <w:webHidden/>
              </w:rPr>
            </w:r>
            <w:r w:rsidR="003E609D">
              <w:rPr>
                <w:noProof/>
                <w:webHidden/>
              </w:rPr>
              <w:fldChar w:fldCharType="separate"/>
            </w:r>
            <w:r w:rsidR="006259E1">
              <w:rPr>
                <w:noProof/>
                <w:webHidden/>
              </w:rPr>
              <w:t>14</w:t>
            </w:r>
            <w:r w:rsidR="003E609D">
              <w:rPr>
                <w:noProof/>
                <w:webHidden/>
              </w:rPr>
              <w:fldChar w:fldCharType="end"/>
            </w:r>
          </w:hyperlink>
        </w:p>
        <w:p w14:paraId="1DB124CA" w14:textId="08F70BFB"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79" w:history="1">
            <w:r w:rsidR="003E609D" w:rsidRPr="006C3FC6">
              <w:rPr>
                <w:rStyle w:val="-"/>
                <w:noProof/>
                <w:lang w:val="el-GR"/>
              </w:rPr>
              <w:t>2.1.2</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Επικοινωνία – Πρόσβαση στα έγγραφα της Σύμβασης</w:t>
            </w:r>
            <w:r w:rsidR="003E609D">
              <w:rPr>
                <w:noProof/>
                <w:webHidden/>
              </w:rPr>
              <w:tab/>
            </w:r>
            <w:r w:rsidR="003E609D">
              <w:rPr>
                <w:noProof/>
                <w:webHidden/>
              </w:rPr>
              <w:fldChar w:fldCharType="begin"/>
            </w:r>
            <w:r w:rsidR="003E609D">
              <w:rPr>
                <w:noProof/>
                <w:webHidden/>
              </w:rPr>
              <w:instrText xml:space="preserve"> PAGEREF _Toc123830979 \h </w:instrText>
            </w:r>
            <w:r w:rsidR="003E609D">
              <w:rPr>
                <w:noProof/>
                <w:webHidden/>
              </w:rPr>
            </w:r>
            <w:r w:rsidR="003E609D">
              <w:rPr>
                <w:noProof/>
                <w:webHidden/>
              </w:rPr>
              <w:fldChar w:fldCharType="separate"/>
            </w:r>
            <w:r w:rsidR="006259E1">
              <w:rPr>
                <w:noProof/>
                <w:webHidden/>
              </w:rPr>
              <w:t>14</w:t>
            </w:r>
            <w:r w:rsidR="003E609D">
              <w:rPr>
                <w:noProof/>
                <w:webHidden/>
              </w:rPr>
              <w:fldChar w:fldCharType="end"/>
            </w:r>
          </w:hyperlink>
        </w:p>
        <w:p w14:paraId="2FDD0E0F" w14:textId="19915378"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80" w:history="1">
            <w:r w:rsidR="003E609D" w:rsidRPr="006C3FC6">
              <w:rPr>
                <w:rStyle w:val="-"/>
                <w:noProof/>
                <w:lang w:val="el-GR"/>
              </w:rPr>
              <w:t>2.1.3</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Παροχή Διευκρινίσεων</w:t>
            </w:r>
            <w:r w:rsidR="003E609D">
              <w:rPr>
                <w:noProof/>
                <w:webHidden/>
              </w:rPr>
              <w:tab/>
            </w:r>
            <w:r w:rsidR="003E609D">
              <w:rPr>
                <w:noProof/>
                <w:webHidden/>
              </w:rPr>
              <w:fldChar w:fldCharType="begin"/>
            </w:r>
            <w:r w:rsidR="003E609D">
              <w:rPr>
                <w:noProof/>
                <w:webHidden/>
              </w:rPr>
              <w:instrText xml:space="preserve"> PAGEREF _Toc123830980 \h </w:instrText>
            </w:r>
            <w:r w:rsidR="003E609D">
              <w:rPr>
                <w:noProof/>
                <w:webHidden/>
              </w:rPr>
            </w:r>
            <w:r w:rsidR="003E609D">
              <w:rPr>
                <w:noProof/>
                <w:webHidden/>
              </w:rPr>
              <w:fldChar w:fldCharType="separate"/>
            </w:r>
            <w:r w:rsidR="006259E1">
              <w:rPr>
                <w:noProof/>
                <w:webHidden/>
              </w:rPr>
              <w:t>14</w:t>
            </w:r>
            <w:r w:rsidR="003E609D">
              <w:rPr>
                <w:noProof/>
                <w:webHidden/>
              </w:rPr>
              <w:fldChar w:fldCharType="end"/>
            </w:r>
          </w:hyperlink>
        </w:p>
        <w:p w14:paraId="4E712386" w14:textId="50F17B48"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81" w:history="1">
            <w:r w:rsidR="003E609D" w:rsidRPr="006C3FC6">
              <w:rPr>
                <w:rStyle w:val="-"/>
                <w:noProof/>
                <w:lang w:val="el-GR"/>
              </w:rPr>
              <w:t>2.1.4</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Γλώσσα</w:t>
            </w:r>
            <w:r w:rsidR="003E609D">
              <w:rPr>
                <w:noProof/>
                <w:webHidden/>
              </w:rPr>
              <w:tab/>
            </w:r>
            <w:r w:rsidR="003E609D">
              <w:rPr>
                <w:noProof/>
                <w:webHidden/>
              </w:rPr>
              <w:fldChar w:fldCharType="begin"/>
            </w:r>
            <w:r w:rsidR="003E609D">
              <w:rPr>
                <w:noProof/>
                <w:webHidden/>
              </w:rPr>
              <w:instrText xml:space="preserve"> PAGEREF _Toc123830981 \h </w:instrText>
            </w:r>
            <w:r w:rsidR="003E609D">
              <w:rPr>
                <w:noProof/>
                <w:webHidden/>
              </w:rPr>
            </w:r>
            <w:r w:rsidR="003E609D">
              <w:rPr>
                <w:noProof/>
                <w:webHidden/>
              </w:rPr>
              <w:fldChar w:fldCharType="separate"/>
            </w:r>
            <w:r w:rsidR="006259E1">
              <w:rPr>
                <w:noProof/>
                <w:webHidden/>
              </w:rPr>
              <w:t>15</w:t>
            </w:r>
            <w:r w:rsidR="003E609D">
              <w:rPr>
                <w:noProof/>
                <w:webHidden/>
              </w:rPr>
              <w:fldChar w:fldCharType="end"/>
            </w:r>
          </w:hyperlink>
        </w:p>
        <w:p w14:paraId="656CAFDB" w14:textId="1329A6DC"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82" w:history="1">
            <w:r w:rsidR="003E609D" w:rsidRPr="006C3FC6">
              <w:rPr>
                <w:rStyle w:val="-"/>
                <w:noProof/>
                <w:lang w:val="el-GR"/>
              </w:rPr>
              <w:t>2.1.5</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Εγγυήσεις</w:t>
            </w:r>
            <w:r w:rsidR="003E609D">
              <w:rPr>
                <w:noProof/>
                <w:webHidden/>
              </w:rPr>
              <w:tab/>
            </w:r>
            <w:r w:rsidR="003E609D">
              <w:rPr>
                <w:noProof/>
                <w:webHidden/>
              </w:rPr>
              <w:fldChar w:fldCharType="begin"/>
            </w:r>
            <w:r w:rsidR="003E609D">
              <w:rPr>
                <w:noProof/>
                <w:webHidden/>
              </w:rPr>
              <w:instrText xml:space="preserve"> PAGEREF _Toc123830982 \h </w:instrText>
            </w:r>
            <w:r w:rsidR="003E609D">
              <w:rPr>
                <w:noProof/>
                <w:webHidden/>
              </w:rPr>
            </w:r>
            <w:r w:rsidR="003E609D">
              <w:rPr>
                <w:noProof/>
                <w:webHidden/>
              </w:rPr>
              <w:fldChar w:fldCharType="separate"/>
            </w:r>
            <w:r w:rsidR="006259E1">
              <w:rPr>
                <w:noProof/>
                <w:webHidden/>
              </w:rPr>
              <w:t>15</w:t>
            </w:r>
            <w:r w:rsidR="003E609D">
              <w:rPr>
                <w:noProof/>
                <w:webHidden/>
              </w:rPr>
              <w:fldChar w:fldCharType="end"/>
            </w:r>
          </w:hyperlink>
        </w:p>
        <w:p w14:paraId="15A35F25" w14:textId="66BB56B5"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83" w:history="1">
            <w:r w:rsidR="003E609D" w:rsidRPr="006C3FC6">
              <w:rPr>
                <w:rStyle w:val="-"/>
                <w:noProof/>
                <w:lang w:val="el-GR"/>
              </w:rPr>
              <w:t>2.1.6</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Προστασία Προσωπικών Δεδομένων</w:t>
            </w:r>
            <w:r w:rsidR="003E609D">
              <w:rPr>
                <w:noProof/>
                <w:webHidden/>
              </w:rPr>
              <w:tab/>
            </w:r>
            <w:r w:rsidR="003E609D">
              <w:rPr>
                <w:noProof/>
                <w:webHidden/>
              </w:rPr>
              <w:fldChar w:fldCharType="begin"/>
            </w:r>
            <w:r w:rsidR="003E609D">
              <w:rPr>
                <w:noProof/>
                <w:webHidden/>
              </w:rPr>
              <w:instrText xml:space="preserve"> PAGEREF _Toc123830983 \h </w:instrText>
            </w:r>
            <w:r w:rsidR="003E609D">
              <w:rPr>
                <w:noProof/>
                <w:webHidden/>
              </w:rPr>
            </w:r>
            <w:r w:rsidR="003E609D">
              <w:rPr>
                <w:noProof/>
                <w:webHidden/>
              </w:rPr>
              <w:fldChar w:fldCharType="separate"/>
            </w:r>
            <w:r w:rsidR="006259E1">
              <w:rPr>
                <w:noProof/>
                <w:webHidden/>
              </w:rPr>
              <w:t>16</w:t>
            </w:r>
            <w:r w:rsidR="003E609D">
              <w:rPr>
                <w:noProof/>
                <w:webHidden/>
              </w:rPr>
              <w:fldChar w:fldCharType="end"/>
            </w:r>
          </w:hyperlink>
        </w:p>
        <w:p w14:paraId="3785C836" w14:textId="0DBCDFA5"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0984" w:history="1">
            <w:r w:rsidR="003E609D" w:rsidRPr="006C3FC6">
              <w:rPr>
                <w:rStyle w:val="-"/>
                <w:noProof/>
                <w:lang w:val="el-GR"/>
              </w:rPr>
              <w:t>2.2</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Δικαίωμα Συμμετοχής - Κριτήρια Ποιοτικής Επιλογής</w:t>
            </w:r>
            <w:r w:rsidR="003E609D">
              <w:rPr>
                <w:noProof/>
                <w:webHidden/>
              </w:rPr>
              <w:tab/>
            </w:r>
            <w:r w:rsidR="003E609D">
              <w:rPr>
                <w:noProof/>
                <w:webHidden/>
              </w:rPr>
              <w:fldChar w:fldCharType="begin"/>
            </w:r>
            <w:r w:rsidR="003E609D">
              <w:rPr>
                <w:noProof/>
                <w:webHidden/>
              </w:rPr>
              <w:instrText xml:space="preserve"> PAGEREF _Toc123830984 \h </w:instrText>
            </w:r>
            <w:r w:rsidR="003E609D">
              <w:rPr>
                <w:noProof/>
                <w:webHidden/>
              </w:rPr>
            </w:r>
            <w:r w:rsidR="003E609D">
              <w:rPr>
                <w:noProof/>
                <w:webHidden/>
              </w:rPr>
              <w:fldChar w:fldCharType="separate"/>
            </w:r>
            <w:r w:rsidR="006259E1">
              <w:rPr>
                <w:noProof/>
                <w:webHidden/>
              </w:rPr>
              <w:t>17</w:t>
            </w:r>
            <w:r w:rsidR="003E609D">
              <w:rPr>
                <w:noProof/>
                <w:webHidden/>
              </w:rPr>
              <w:fldChar w:fldCharType="end"/>
            </w:r>
          </w:hyperlink>
        </w:p>
        <w:p w14:paraId="225E9B2F" w14:textId="2435A37D"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85" w:history="1">
            <w:r w:rsidR="003E609D" w:rsidRPr="006C3FC6">
              <w:rPr>
                <w:rStyle w:val="-"/>
                <w:noProof/>
                <w:lang w:val="el-GR"/>
              </w:rPr>
              <w:t>2.2.1</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Δικαιούμενοι συμμετοχής</w:t>
            </w:r>
            <w:r w:rsidR="003E609D">
              <w:rPr>
                <w:noProof/>
                <w:webHidden/>
              </w:rPr>
              <w:tab/>
            </w:r>
            <w:r w:rsidR="003E609D">
              <w:rPr>
                <w:noProof/>
                <w:webHidden/>
              </w:rPr>
              <w:fldChar w:fldCharType="begin"/>
            </w:r>
            <w:r w:rsidR="003E609D">
              <w:rPr>
                <w:noProof/>
                <w:webHidden/>
              </w:rPr>
              <w:instrText xml:space="preserve"> PAGEREF _Toc123830985 \h </w:instrText>
            </w:r>
            <w:r w:rsidR="003E609D">
              <w:rPr>
                <w:noProof/>
                <w:webHidden/>
              </w:rPr>
            </w:r>
            <w:r w:rsidR="003E609D">
              <w:rPr>
                <w:noProof/>
                <w:webHidden/>
              </w:rPr>
              <w:fldChar w:fldCharType="separate"/>
            </w:r>
            <w:r w:rsidR="006259E1">
              <w:rPr>
                <w:noProof/>
                <w:webHidden/>
              </w:rPr>
              <w:t>17</w:t>
            </w:r>
            <w:r w:rsidR="003E609D">
              <w:rPr>
                <w:noProof/>
                <w:webHidden/>
              </w:rPr>
              <w:fldChar w:fldCharType="end"/>
            </w:r>
          </w:hyperlink>
        </w:p>
        <w:p w14:paraId="22740C34" w14:textId="4786A2ED"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86" w:history="1">
            <w:r w:rsidR="003E609D" w:rsidRPr="006C3FC6">
              <w:rPr>
                <w:rStyle w:val="-"/>
                <w:noProof/>
                <w:lang w:val="el-GR"/>
              </w:rPr>
              <w:t>2.2.2</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Εγγύηση συμμετοχής</w:t>
            </w:r>
            <w:r w:rsidR="003E609D">
              <w:rPr>
                <w:noProof/>
                <w:webHidden/>
              </w:rPr>
              <w:tab/>
            </w:r>
            <w:r w:rsidR="003E609D">
              <w:rPr>
                <w:noProof/>
                <w:webHidden/>
              </w:rPr>
              <w:fldChar w:fldCharType="begin"/>
            </w:r>
            <w:r w:rsidR="003E609D">
              <w:rPr>
                <w:noProof/>
                <w:webHidden/>
              </w:rPr>
              <w:instrText xml:space="preserve"> PAGEREF _Toc123830986 \h </w:instrText>
            </w:r>
            <w:r w:rsidR="003E609D">
              <w:rPr>
                <w:noProof/>
                <w:webHidden/>
              </w:rPr>
            </w:r>
            <w:r w:rsidR="003E609D">
              <w:rPr>
                <w:noProof/>
                <w:webHidden/>
              </w:rPr>
              <w:fldChar w:fldCharType="separate"/>
            </w:r>
            <w:r w:rsidR="006259E1">
              <w:rPr>
                <w:noProof/>
                <w:webHidden/>
              </w:rPr>
              <w:t>18</w:t>
            </w:r>
            <w:r w:rsidR="003E609D">
              <w:rPr>
                <w:noProof/>
                <w:webHidden/>
              </w:rPr>
              <w:fldChar w:fldCharType="end"/>
            </w:r>
          </w:hyperlink>
        </w:p>
        <w:p w14:paraId="5904EE39" w14:textId="155B89D0"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87" w:history="1">
            <w:r w:rsidR="003E609D" w:rsidRPr="006C3FC6">
              <w:rPr>
                <w:rStyle w:val="-"/>
                <w:noProof/>
                <w:lang w:val="el-GR"/>
              </w:rPr>
              <w:t>2.2.3</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Λόγοι αποκλεισμού</w:t>
            </w:r>
            <w:r w:rsidR="003E609D">
              <w:rPr>
                <w:noProof/>
                <w:webHidden/>
              </w:rPr>
              <w:tab/>
            </w:r>
            <w:r w:rsidR="003E609D">
              <w:rPr>
                <w:noProof/>
                <w:webHidden/>
              </w:rPr>
              <w:fldChar w:fldCharType="begin"/>
            </w:r>
            <w:r w:rsidR="003E609D">
              <w:rPr>
                <w:noProof/>
                <w:webHidden/>
              </w:rPr>
              <w:instrText xml:space="preserve"> PAGEREF _Toc123830987 \h </w:instrText>
            </w:r>
            <w:r w:rsidR="003E609D">
              <w:rPr>
                <w:noProof/>
                <w:webHidden/>
              </w:rPr>
            </w:r>
            <w:r w:rsidR="003E609D">
              <w:rPr>
                <w:noProof/>
                <w:webHidden/>
              </w:rPr>
              <w:fldChar w:fldCharType="separate"/>
            </w:r>
            <w:r w:rsidR="006259E1">
              <w:rPr>
                <w:noProof/>
                <w:webHidden/>
              </w:rPr>
              <w:t>20</w:t>
            </w:r>
            <w:r w:rsidR="003E609D">
              <w:rPr>
                <w:noProof/>
                <w:webHidden/>
              </w:rPr>
              <w:fldChar w:fldCharType="end"/>
            </w:r>
          </w:hyperlink>
        </w:p>
        <w:p w14:paraId="2D33D78D" w14:textId="0CB469F7" w:rsidR="003E609D" w:rsidRDefault="00000000">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23830988" w:history="1">
            <w:r w:rsidR="003E609D" w:rsidRPr="006C3FC6">
              <w:rPr>
                <w:rStyle w:val="-"/>
                <w:noProof/>
                <w:lang w:val="el-GR"/>
              </w:rPr>
              <w:t>Κριτήρια Ποιοτικής Επιλογής &amp; αποδεικτά στοιχεία</w:t>
            </w:r>
            <w:r w:rsidR="003E609D">
              <w:rPr>
                <w:noProof/>
                <w:webHidden/>
              </w:rPr>
              <w:tab/>
            </w:r>
            <w:r w:rsidR="003E609D">
              <w:rPr>
                <w:noProof/>
                <w:webHidden/>
              </w:rPr>
              <w:fldChar w:fldCharType="begin"/>
            </w:r>
            <w:r w:rsidR="003E609D">
              <w:rPr>
                <w:noProof/>
                <w:webHidden/>
              </w:rPr>
              <w:instrText xml:space="preserve"> PAGEREF _Toc123830988 \h </w:instrText>
            </w:r>
            <w:r w:rsidR="003E609D">
              <w:rPr>
                <w:noProof/>
                <w:webHidden/>
              </w:rPr>
            </w:r>
            <w:r w:rsidR="003E609D">
              <w:rPr>
                <w:noProof/>
                <w:webHidden/>
              </w:rPr>
              <w:fldChar w:fldCharType="separate"/>
            </w:r>
            <w:r w:rsidR="006259E1">
              <w:rPr>
                <w:noProof/>
                <w:webHidden/>
              </w:rPr>
              <w:t>23</w:t>
            </w:r>
            <w:r w:rsidR="003E609D">
              <w:rPr>
                <w:noProof/>
                <w:webHidden/>
              </w:rPr>
              <w:fldChar w:fldCharType="end"/>
            </w:r>
          </w:hyperlink>
        </w:p>
        <w:p w14:paraId="38E103B4" w14:textId="5EAAB83C"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89" w:history="1">
            <w:r w:rsidR="003E609D" w:rsidRPr="006C3FC6">
              <w:rPr>
                <w:rStyle w:val="-"/>
                <w:noProof/>
                <w:lang w:val="el-GR"/>
              </w:rPr>
              <w:t>2.2.4</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Καταλληλόλητα άσκησης επαγγελματικής δραστηριότητας</w:t>
            </w:r>
            <w:r w:rsidR="003E609D">
              <w:rPr>
                <w:noProof/>
                <w:webHidden/>
              </w:rPr>
              <w:tab/>
            </w:r>
            <w:r w:rsidR="003E609D">
              <w:rPr>
                <w:noProof/>
                <w:webHidden/>
              </w:rPr>
              <w:fldChar w:fldCharType="begin"/>
            </w:r>
            <w:r w:rsidR="003E609D">
              <w:rPr>
                <w:noProof/>
                <w:webHidden/>
              </w:rPr>
              <w:instrText xml:space="preserve"> PAGEREF _Toc123830989 \h </w:instrText>
            </w:r>
            <w:r w:rsidR="003E609D">
              <w:rPr>
                <w:noProof/>
                <w:webHidden/>
              </w:rPr>
            </w:r>
            <w:r w:rsidR="003E609D">
              <w:rPr>
                <w:noProof/>
                <w:webHidden/>
              </w:rPr>
              <w:fldChar w:fldCharType="separate"/>
            </w:r>
            <w:r w:rsidR="006259E1">
              <w:rPr>
                <w:noProof/>
                <w:webHidden/>
              </w:rPr>
              <w:t>23</w:t>
            </w:r>
            <w:r w:rsidR="003E609D">
              <w:rPr>
                <w:noProof/>
                <w:webHidden/>
              </w:rPr>
              <w:fldChar w:fldCharType="end"/>
            </w:r>
          </w:hyperlink>
        </w:p>
        <w:p w14:paraId="2B57F52C" w14:textId="5A08706C"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90" w:history="1">
            <w:r w:rsidR="003E609D" w:rsidRPr="006C3FC6">
              <w:rPr>
                <w:rStyle w:val="-"/>
                <w:noProof/>
                <w:lang w:val="el-GR"/>
              </w:rPr>
              <w:t>2.2.5</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Οικονομική και χρηματοοικονομική επάρκεια</w:t>
            </w:r>
            <w:r w:rsidR="003E609D">
              <w:rPr>
                <w:noProof/>
                <w:webHidden/>
              </w:rPr>
              <w:tab/>
            </w:r>
            <w:r w:rsidR="003E609D">
              <w:rPr>
                <w:noProof/>
                <w:webHidden/>
              </w:rPr>
              <w:fldChar w:fldCharType="begin"/>
            </w:r>
            <w:r w:rsidR="003E609D">
              <w:rPr>
                <w:noProof/>
                <w:webHidden/>
              </w:rPr>
              <w:instrText xml:space="preserve"> PAGEREF _Toc123830990 \h </w:instrText>
            </w:r>
            <w:r w:rsidR="003E609D">
              <w:rPr>
                <w:noProof/>
                <w:webHidden/>
              </w:rPr>
            </w:r>
            <w:r w:rsidR="003E609D">
              <w:rPr>
                <w:noProof/>
                <w:webHidden/>
              </w:rPr>
              <w:fldChar w:fldCharType="separate"/>
            </w:r>
            <w:r w:rsidR="006259E1">
              <w:rPr>
                <w:noProof/>
                <w:webHidden/>
              </w:rPr>
              <w:t>24</w:t>
            </w:r>
            <w:r w:rsidR="003E609D">
              <w:rPr>
                <w:noProof/>
                <w:webHidden/>
              </w:rPr>
              <w:fldChar w:fldCharType="end"/>
            </w:r>
          </w:hyperlink>
        </w:p>
        <w:p w14:paraId="68655839" w14:textId="3FEE57D1"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91" w:history="1">
            <w:r w:rsidR="003E609D" w:rsidRPr="006C3FC6">
              <w:rPr>
                <w:rStyle w:val="-"/>
                <w:noProof/>
                <w:lang w:val="el-GR"/>
              </w:rPr>
              <w:t>2.2.6</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Τεχνική και επαγγελματική ικανότητα</w:t>
            </w:r>
            <w:r w:rsidR="003E609D">
              <w:rPr>
                <w:noProof/>
                <w:webHidden/>
              </w:rPr>
              <w:tab/>
            </w:r>
            <w:r w:rsidR="003E609D">
              <w:rPr>
                <w:noProof/>
                <w:webHidden/>
              </w:rPr>
              <w:fldChar w:fldCharType="begin"/>
            </w:r>
            <w:r w:rsidR="003E609D">
              <w:rPr>
                <w:noProof/>
                <w:webHidden/>
              </w:rPr>
              <w:instrText xml:space="preserve"> PAGEREF _Toc123830991 \h </w:instrText>
            </w:r>
            <w:r w:rsidR="003E609D">
              <w:rPr>
                <w:noProof/>
                <w:webHidden/>
              </w:rPr>
            </w:r>
            <w:r w:rsidR="003E609D">
              <w:rPr>
                <w:noProof/>
                <w:webHidden/>
              </w:rPr>
              <w:fldChar w:fldCharType="separate"/>
            </w:r>
            <w:r w:rsidR="006259E1">
              <w:rPr>
                <w:noProof/>
                <w:webHidden/>
              </w:rPr>
              <w:t>24</w:t>
            </w:r>
            <w:r w:rsidR="003E609D">
              <w:rPr>
                <w:noProof/>
                <w:webHidden/>
              </w:rPr>
              <w:fldChar w:fldCharType="end"/>
            </w:r>
          </w:hyperlink>
        </w:p>
        <w:p w14:paraId="12F6683D" w14:textId="17547D24" w:rsidR="003E609D"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830992" w:history="1">
            <w:r w:rsidR="003E609D" w:rsidRPr="006C3FC6">
              <w:rPr>
                <w:rStyle w:val="-"/>
                <w:noProof/>
                <w:lang w:val="el-GR" w:eastAsia="en-US"/>
              </w:rPr>
              <w:t>2.2.6.1</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eastAsia="en-US"/>
              </w:rPr>
              <w:t>Τεχνική Ικανότητα</w:t>
            </w:r>
            <w:r w:rsidR="003E609D">
              <w:rPr>
                <w:noProof/>
                <w:webHidden/>
              </w:rPr>
              <w:tab/>
            </w:r>
            <w:r w:rsidR="003E609D">
              <w:rPr>
                <w:noProof/>
                <w:webHidden/>
              </w:rPr>
              <w:fldChar w:fldCharType="begin"/>
            </w:r>
            <w:r w:rsidR="003E609D">
              <w:rPr>
                <w:noProof/>
                <w:webHidden/>
              </w:rPr>
              <w:instrText xml:space="preserve"> PAGEREF _Toc123830992 \h </w:instrText>
            </w:r>
            <w:r w:rsidR="003E609D">
              <w:rPr>
                <w:noProof/>
                <w:webHidden/>
              </w:rPr>
            </w:r>
            <w:r w:rsidR="003E609D">
              <w:rPr>
                <w:noProof/>
                <w:webHidden/>
              </w:rPr>
              <w:fldChar w:fldCharType="separate"/>
            </w:r>
            <w:r w:rsidR="006259E1">
              <w:rPr>
                <w:noProof/>
                <w:webHidden/>
              </w:rPr>
              <w:t>24</w:t>
            </w:r>
            <w:r w:rsidR="003E609D">
              <w:rPr>
                <w:noProof/>
                <w:webHidden/>
              </w:rPr>
              <w:fldChar w:fldCharType="end"/>
            </w:r>
          </w:hyperlink>
        </w:p>
        <w:p w14:paraId="1209A45C" w14:textId="159BEDFC" w:rsidR="003E609D"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830993" w:history="1">
            <w:r w:rsidR="003E609D" w:rsidRPr="006C3FC6">
              <w:rPr>
                <w:rStyle w:val="-"/>
                <w:noProof/>
                <w:lang w:val="el-GR" w:eastAsia="en-US"/>
              </w:rPr>
              <w:t>2.2.6.2</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eastAsia="en-US"/>
              </w:rPr>
              <w:t>Επαγγελματική Ικανότητα – Ομάδα Έργου</w:t>
            </w:r>
            <w:r w:rsidR="003E609D">
              <w:rPr>
                <w:noProof/>
                <w:webHidden/>
              </w:rPr>
              <w:tab/>
            </w:r>
            <w:r w:rsidR="003E609D">
              <w:rPr>
                <w:noProof/>
                <w:webHidden/>
              </w:rPr>
              <w:fldChar w:fldCharType="begin"/>
            </w:r>
            <w:r w:rsidR="003E609D">
              <w:rPr>
                <w:noProof/>
                <w:webHidden/>
              </w:rPr>
              <w:instrText xml:space="preserve"> PAGEREF _Toc123830993 \h </w:instrText>
            </w:r>
            <w:r w:rsidR="003E609D">
              <w:rPr>
                <w:noProof/>
                <w:webHidden/>
              </w:rPr>
            </w:r>
            <w:r w:rsidR="003E609D">
              <w:rPr>
                <w:noProof/>
                <w:webHidden/>
              </w:rPr>
              <w:fldChar w:fldCharType="separate"/>
            </w:r>
            <w:r w:rsidR="006259E1">
              <w:rPr>
                <w:noProof/>
                <w:webHidden/>
              </w:rPr>
              <w:t>25</w:t>
            </w:r>
            <w:r w:rsidR="003E609D">
              <w:rPr>
                <w:noProof/>
                <w:webHidden/>
              </w:rPr>
              <w:fldChar w:fldCharType="end"/>
            </w:r>
          </w:hyperlink>
        </w:p>
        <w:p w14:paraId="16F319BE" w14:textId="6319C059"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94" w:history="1">
            <w:r w:rsidR="003E609D" w:rsidRPr="006C3FC6">
              <w:rPr>
                <w:rStyle w:val="-"/>
                <w:noProof/>
                <w:lang w:val="el-GR"/>
              </w:rPr>
              <w:t>2.2.7</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Πρότυπα διασφάλισης ποιότητας και πρότυπα περιβαλλοντικής διαχείρισης</w:t>
            </w:r>
            <w:r w:rsidR="003E609D">
              <w:rPr>
                <w:noProof/>
                <w:webHidden/>
              </w:rPr>
              <w:tab/>
            </w:r>
            <w:r w:rsidR="003E609D">
              <w:rPr>
                <w:noProof/>
                <w:webHidden/>
              </w:rPr>
              <w:fldChar w:fldCharType="begin"/>
            </w:r>
            <w:r w:rsidR="003E609D">
              <w:rPr>
                <w:noProof/>
                <w:webHidden/>
              </w:rPr>
              <w:instrText xml:space="preserve"> PAGEREF _Toc123830994 \h </w:instrText>
            </w:r>
            <w:r w:rsidR="003E609D">
              <w:rPr>
                <w:noProof/>
                <w:webHidden/>
              </w:rPr>
            </w:r>
            <w:r w:rsidR="003E609D">
              <w:rPr>
                <w:noProof/>
                <w:webHidden/>
              </w:rPr>
              <w:fldChar w:fldCharType="separate"/>
            </w:r>
            <w:r w:rsidR="006259E1">
              <w:rPr>
                <w:noProof/>
                <w:webHidden/>
              </w:rPr>
              <w:t>25</w:t>
            </w:r>
            <w:r w:rsidR="003E609D">
              <w:rPr>
                <w:noProof/>
                <w:webHidden/>
              </w:rPr>
              <w:fldChar w:fldCharType="end"/>
            </w:r>
          </w:hyperlink>
        </w:p>
        <w:p w14:paraId="072F49F8" w14:textId="6D09E77A"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95" w:history="1">
            <w:r w:rsidR="003E609D" w:rsidRPr="006C3FC6">
              <w:rPr>
                <w:rStyle w:val="-"/>
                <w:noProof/>
                <w:lang w:val="el-GR"/>
              </w:rPr>
              <w:t>2.2.8</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Στήριξη στην ικανότητα τρίτων – Υπεργολαβία</w:t>
            </w:r>
            <w:r w:rsidR="003E609D">
              <w:rPr>
                <w:noProof/>
                <w:webHidden/>
              </w:rPr>
              <w:tab/>
            </w:r>
            <w:r w:rsidR="003E609D">
              <w:rPr>
                <w:noProof/>
                <w:webHidden/>
              </w:rPr>
              <w:fldChar w:fldCharType="begin"/>
            </w:r>
            <w:r w:rsidR="003E609D">
              <w:rPr>
                <w:noProof/>
                <w:webHidden/>
              </w:rPr>
              <w:instrText xml:space="preserve"> PAGEREF _Toc123830995 \h </w:instrText>
            </w:r>
            <w:r w:rsidR="003E609D">
              <w:rPr>
                <w:noProof/>
                <w:webHidden/>
              </w:rPr>
            </w:r>
            <w:r w:rsidR="003E609D">
              <w:rPr>
                <w:noProof/>
                <w:webHidden/>
              </w:rPr>
              <w:fldChar w:fldCharType="separate"/>
            </w:r>
            <w:r w:rsidR="006259E1">
              <w:rPr>
                <w:noProof/>
                <w:webHidden/>
              </w:rPr>
              <w:t>26</w:t>
            </w:r>
            <w:r w:rsidR="003E609D">
              <w:rPr>
                <w:noProof/>
                <w:webHidden/>
              </w:rPr>
              <w:fldChar w:fldCharType="end"/>
            </w:r>
          </w:hyperlink>
        </w:p>
        <w:p w14:paraId="3C356E8F" w14:textId="5B8B9AF3" w:rsidR="003E609D"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830996" w:history="1">
            <w:r w:rsidR="003E609D" w:rsidRPr="006C3FC6">
              <w:rPr>
                <w:rStyle w:val="-"/>
                <w:noProof/>
                <w:lang w:val="el-GR"/>
              </w:rPr>
              <w:t>2.2.8.1</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Στήριξη στην ικανότητα τρίτων</w:t>
            </w:r>
            <w:r w:rsidR="003E609D">
              <w:rPr>
                <w:noProof/>
                <w:webHidden/>
              </w:rPr>
              <w:tab/>
            </w:r>
            <w:r w:rsidR="003E609D">
              <w:rPr>
                <w:noProof/>
                <w:webHidden/>
              </w:rPr>
              <w:fldChar w:fldCharType="begin"/>
            </w:r>
            <w:r w:rsidR="003E609D">
              <w:rPr>
                <w:noProof/>
                <w:webHidden/>
              </w:rPr>
              <w:instrText xml:space="preserve"> PAGEREF _Toc123830996 \h </w:instrText>
            </w:r>
            <w:r w:rsidR="003E609D">
              <w:rPr>
                <w:noProof/>
                <w:webHidden/>
              </w:rPr>
            </w:r>
            <w:r w:rsidR="003E609D">
              <w:rPr>
                <w:noProof/>
                <w:webHidden/>
              </w:rPr>
              <w:fldChar w:fldCharType="separate"/>
            </w:r>
            <w:r w:rsidR="006259E1">
              <w:rPr>
                <w:noProof/>
                <w:webHidden/>
              </w:rPr>
              <w:t>26</w:t>
            </w:r>
            <w:r w:rsidR="003E609D">
              <w:rPr>
                <w:noProof/>
                <w:webHidden/>
              </w:rPr>
              <w:fldChar w:fldCharType="end"/>
            </w:r>
          </w:hyperlink>
        </w:p>
        <w:p w14:paraId="68DF3804" w14:textId="23430FBC" w:rsidR="003E609D"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830997" w:history="1">
            <w:r w:rsidR="003E609D" w:rsidRPr="006C3FC6">
              <w:rPr>
                <w:rStyle w:val="-"/>
                <w:noProof/>
                <w:lang w:val="el-GR"/>
              </w:rPr>
              <w:t>2.2.8.2</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Υπεργολαβία</w:t>
            </w:r>
            <w:r w:rsidR="003E609D">
              <w:rPr>
                <w:noProof/>
                <w:webHidden/>
              </w:rPr>
              <w:tab/>
            </w:r>
            <w:r w:rsidR="003E609D">
              <w:rPr>
                <w:noProof/>
                <w:webHidden/>
              </w:rPr>
              <w:fldChar w:fldCharType="begin"/>
            </w:r>
            <w:r w:rsidR="003E609D">
              <w:rPr>
                <w:noProof/>
                <w:webHidden/>
              </w:rPr>
              <w:instrText xml:space="preserve"> PAGEREF _Toc123830997 \h </w:instrText>
            </w:r>
            <w:r w:rsidR="003E609D">
              <w:rPr>
                <w:noProof/>
                <w:webHidden/>
              </w:rPr>
            </w:r>
            <w:r w:rsidR="003E609D">
              <w:rPr>
                <w:noProof/>
                <w:webHidden/>
              </w:rPr>
              <w:fldChar w:fldCharType="separate"/>
            </w:r>
            <w:r w:rsidR="006259E1">
              <w:rPr>
                <w:noProof/>
                <w:webHidden/>
              </w:rPr>
              <w:t>26</w:t>
            </w:r>
            <w:r w:rsidR="003E609D">
              <w:rPr>
                <w:noProof/>
                <w:webHidden/>
              </w:rPr>
              <w:fldChar w:fldCharType="end"/>
            </w:r>
          </w:hyperlink>
        </w:p>
        <w:p w14:paraId="5674EA03" w14:textId="7254E85C"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0998" w:history="1">
            <w:r w:rsidR="003E609D" w:rsidRPr="006C3FC6">
              <w:rPr>
                <w:rStyle w:val="-"/>
                <w:noProof/>
                <w:lang w:val="el-GR"/>
              </w:rPr>
              <w:t>2.2.9</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Κανόνες απόδειξης ποιοτικής επιλογής</w:t>
            </w:r>
            <w:r w:rsidR="003E609D">
              <w:rPr>
                <w:noProof/>
                <w:webHidden/>
              </w:rPr>
              <w:tab/>
            </w:r>
            <w:r w:rsidR="003E609D">
              <w:rPr>
                <w:noProof/>
                <w:webHidden/>
              </w:rPr>
              <w:fldChar w:fldCharType="begin"/>
            </w:r>
            <w:r w:rsidR="003E609D">
              <w:rPr>
                <w:noProof/>
                <w:webHidden/>
              </w:rPr>
              <w:instrText xml:space="preserve"> PAGEREF _Toc123830998 \h </w:instrText>
            </w:r>
            <w:r w:rsidR="003E609D">
              <w:rPr>
                <w:noProof/>
                <w:webHidden/>
              </w:rPr>
            </w:r>
            <w:r w:rsidR="003E609D">
              <w:rPr>
                <w:noProof/>
                <w:webHidden/>
              </w:rPr>
              <w:fldChar w:fldCharType="separate"/>
            </w:r>
            <w:r w:rsidR="006259E1">
              <w:rPr>
                <w:noProof/>
                <w:webHidden/>
              </w:rPr>
              <w:t>27</w:t>
            </w:r>
            <w:r w:rsidR="003E609D">
              <w:rPr>
                <w:noProof/>
                <w:webHidden/>
              </w:rPr>
              <w:fldChar w:fldCharType="end"/>
            </w:r>
          </w:hyperlink>
        </w:p>
        <w:p w14:paraId="5E4258E5" w14:textId="768BBCC4" w:rsidR="003E609D"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830999" w:history="1">
            <w:r w:rsidR="003E609D" w:rsidRPr="006C3FC6">
              <w:rPr>
                <w:rStyle w:val="-"/>
                <w:i/>
                <w:noProof/>
                <w:lang w:val="el-GR"/>
              </w:rPr>
              <w:t>2.2.9.1</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Προκαταρκτική απόδειξη κατά την υποβολή προσφορών</w:t>
            </w:r>
            <w:r w:rsidR="003E609D">
              <w:rPr>
                <w:noProof/>
                <w:webHidden/>
              </w:rPr>
              <w:tab/>
            </w:r>
            <w:r w:rsidR="003E609D">
              <w:rPr>
                <w:noProof/>
                <w:webHidden/>
              </w:rPr>
              <w:fldChar w:fldCharType="begin"/>
            </w:r>
            <w:r w:rsidR="003E609D">
              <w:rPr>
                <w:noProof/>
                <w:webHidden/>
              </w:rPr>
              <w:instrText xml:space="preserve"> PAGEREF _Toc123830999 \h </w:instrText>
            </w:r>
            <w:r w:rsidR="003E609D">
              <w:rPr>
                <w:noProof/>
                <w:webHidden/>
              </w:rPr>
            </w:r>
            <w:r w:rsidR="003E609D">
              <w:rPr>
                <w:noProof/>
                <w:webHidden/>
              </w:rPr>
              <w:fldChar w:fldCharType="separate"/>
            </w:r>
            <w:r w:rsidR="006259E1">
              <w:rPr>
                <w:noProof/>
                <w:webHidden/>
              </w:rPr>
              <w:t>27</w:t>
            </w:r>
            <w:r w:rsidR="003E609D">
              <w:rPr>
                <w:noProof/>
                <w:webHidden/>
              </w:rPr>
              <w:fldChar w:fldCharType="end"/>
            </w:r>
          </w:hyperlink>
        </w:p>
        <w:p w14:paraId="325920EF" w14:textId="45BB9F7D" w:rsidR="003E609D"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831000" w:history="1">
            <w:r w:rsidR="003E609D" w:rsidRPr="006C3FC6">
              <w:rPr>
                <w:rStyle w:val="-"/>
                <w:rFonts w:ascii="Calibri" w:hAnsi="Calibri" w:cs="Calibri"/>
                <w:noProof/>
                <w:lang w:val="el-GR"/>
              </w:rPr>
              <w:t>2.2.9.2</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Αποδεικτικά μέσα</w:t>
            </w:r>
            <w:r w:rsidR="003E609D" w:rsidRPr="006C3FC6">
              <w:rPr>
                <w:rStyle w:val="-"/>
                <w:rFonts w:ascii="Calibri" w:hAnsi="Calibri"/>
                <w:noProof/>
                <w:lang w:val="el-GR"/>
              </w:rPr>
              <w:t xml:space="preserve"> - </w:t>
            </w:r>
            <w:r w:rsidR="003E609D" w:rsidRPr="006C3FC6">
              <w:rPr>
                <w:rStyle w:val="-"/>
                <w:noProof/>
                <w:lang w:val="el-GR"/>
              </w:rPr>
              <w:t>Δικαιολογητικά προσωρινού αναδόχου</w:t>
            </w:r>
            <w:r w:rsidR="003E609D">
              <w:rPr>
                <w:noProof/>
                <w:webHidden/>
              </w:rPr>
              <w:tab/>
            </w:r>
            <w:r w:rsidR="003E609D">
              <w:rPr>
                <w:noProof/>
                <w:webHidden/>
              </w:rPr>
              <w:fldChar w:fldCharType="begin"/>
            </w:r>
            <w:r w:rsidR="003E609D">
              <w:rPr>
                <w:noProof/>
                <w:webHidden/>
              </w:rPr>
              <w:instrText xml:space="preserve"> PAGEREF _Toc123831000 \h </w:instrText>
            </w:r>
            <w:r w:rsidR="003E609D">
              <w:rPr>
                <w:noProof/>
                <w:webHidden/>
              </w:rPr>
            </w:r>
            <w:r w:rsidR="003E609D">
              <w:rPr>
                <w:noProof/>
                <w:webHidden/>
              </w:rPr>
              <w:fldChar w:fldCharType="separate"/>
            </w:r>
            <w:r w:rsidR="006259E1">
              <w:rPr>
                <w:noProof/>
                <w:webHidden/>
              </w:rPr>
              <w:t>28</w:t>
            </w:r>
            <w:r w:rsidR="003E609D">
              <w:rPr>
                <w:noProof/>
                <w:webHidden/>
              </w:rPr>
              <w:fldChar w:fldCharType="end"/>
            </w:r>
          </w:hyperlink>
        </w:p>
        <w:p w14:paraId="20513F34" w14:textId="0DECE391"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01" w:history="1">
            <w:r w:rsidR="003E609D" w:rsidRPr="006C3FC6">
              <w:rPr>
                <w:rStyle w:val="-"/>
                <w:noProof/>
                <w:lang w:val="el-GR"/>
              </w:rPr>
              <w:t>2.3</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Κριτήρια Ανάθεσης</w:t>
            </w:r>
            <w:r w:rsidR="003E609D">
              <w:rPr>
                <w:noProof/>
                <w:webHidden/>
              </w:rPr>
              <w:tab/>
            </w:r>
            <w:r w:rsidR="003E609D">
              <w:rPr>
                <w:noProof/>
                <w:webHidden/>
              </w:rPr>
              <w:fldChar w:fldCharType="begin"/>
            </w:r>
            <w:r w:rsidR="003E609D">
              <w:rPr>
                <w:noProof/>
                <w:webHidden/>
              </w:rPr>
              <w:instrText xml:space="preserve"> PAGEREF _Toc123831001 \h </w:instrText>
            </w:r>
            <w:r w:rsidR="003E609D">
              <w:rPr>
                <w:noProof/>
                <w:webHidden/>
              </w:rPr>
            </w:r>
            <w:r w:rsidR="003E609D">
              <w:rPr>
                <w:noProof/>
                <w:webHidden/>
              </w:rPr>
              <w:fldChar w:fldCharType="separate"/>
            </w:r>
            <w:r w:rsidR="006259E1">
              <w:rPr>
                <w:noProof/>
                <w:webHidden/>
              </w:rPr>
              <w:t>37</w:t>
            </w:r>
            <w:r w:rsidR="003E609D">
              <w:rPr>
                <w:noProof/>
                <w:webHidden/>
              </w:rPr>
              <w:fldChar w:fldCharType="end"/>
            </w:r>
          </w:hyperlink>
        </w:p>
        <w:p w14:paraId="67F26137" w14:textId="45F612E1"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1002" w:history="1">
            <w:r w:rsidR="003E609D" w:rsidRPr="006C3FC6">
              <w:rPr>
                <w:rStyle w:val="-"/>
                <w:noProof/>
                <w:lang w:val="el-GR"/>
              </w:rPr>
              <w:t>2.3.1</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Κριτήριο ανάθεσης</w:t>
            </w:r>
            <w:r w:rsidR="003E609D">
              <w:rPr>
                <w:noProof/>
                <w:webHidden/>
              </w:rPr>
              <w:tab/>
            </w:r>
            <w:r w:rsidR="003E609D">
              <w:rPr>
                <w:noProof/>
                <w:webHidden/>
              </w:rPr>
              <w:fldChar w:fldCharType="begin"/>
            </w:r>
            <w:r w:rsidR="003E609D">
              <w:rPr>
                <w:noProof/>
                <w:webHidden/>
              </w:rPr>
              <w:instrText xml:space="preserve"> PAGEREF _Toc123831002 \h </w:instrText>
            </w:r>
            <w:r w:rsidR="003E609D">
              <w:rPr>
                <w:noProof/>
                <w:webHidden/>
              </w:rPr>
            </w:r>
            <w:r w:rsidR="003E609D">
              <w:rPr>
                <w:noProof/>
                <w:webHidden/>
              </w:rPr>
              <w:fldChar w:fldCharType="separate"/>
            </w:r>
            <w:r w:rsidR="006259E1">
              <w:rPr>
                <w:noProof/>
                <w:webHidden/>
              </w:rPr>
              <w:t>37</w:t>
            </w:r>
            <w:r w:rsidR="003E609D">
              <w:rPr>
                <w:noProof/>
                <w:webHidden/>
              </w:rPr>
              <w:fldChar w:fldCharType="end"/>
            </w:r>
          </w:hyperlink>
        </w:p>
        <w:p w14:paraId="58886514" w14:textId="6AE3FC04" w:rsidR="003E609D"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831003" w:history="1">
            <w:r w:rsidR="003E609D" w:rsidRPr="006C3FC6">
              <w:rPr>
                <w:rStyle w:val="-"/>
                <w:noProof/>
                <w:lang w:val="el-GR"/>
              </w:rPr>
              <w:t>2.3.1.1</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Διαμόρφωση συγκριτικού κόστους Προσφοράς</w:t>
            </w:r>
            <w:r w:rsidR="003E609D">
              <w:rPr>
                <w:noProof/>
                <w:webHidden/>
              </w:rPr>
              <w:tab/>
            </w:r>
            <w:r w:rsidR="003E609D">
              <w:rPr>
                <w:noProof/>
                <w:webHidden/>
              </w:rPr>
              <w:fldChar w:fldCharType="begin"/>
            </w:r>
            <w:r w:rsidR="003E609D">
              <w:rPr>
                <w:noProof/>
                <w:webHidden/>
              </w:rPr>
              <w:instrText xml:space="preserve"> PAGEREF _Toc123831003 \h </w:instrText>
            </w:r>
            <w:r w:rsidR="003E609D">
              <w:rPr>
                <w:noProof/>
                <w:webHidden/>
              </w:rPr>
            </w:r>
            <w:r w:rsidR="003E609D">
              <w:rPr>
                <w:noProof/>
                <w:webHidden/>
              </w:rPr>
              <w:fldChar w:fldCharType="separate"/>
            </w:r>
            <w:r w:rsidR="006259E1">
              <w:rPr>
                <w:noProof/>
                <w:webHidden/>
              </w:rPr>
              <w:t>37</w:t>
            </w:r>
            <w:r w:rsidR="003E609D">
              <w:rPr>
                <w:noProof/>
                <w:webHidden/>
              </w:rPr>
              <w:fldChar w:fldCharType="end"/>
            </w:r>
          </w:hyperlink>
        </w:p>
        <w:p w14:paraId="039A91E7" w14:textId="31A38034"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04" w:history="1">
            <w:r w:rsidR="003E609D" w:rsidRPr="006C3FC6">
              <w:rPr>
                <w:rStyle w:val="-"/>
                <w:noProof/>
                <w:lang w:val="el-GR"/>
              </w:rPr>
              <w:t>2.4</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Κατάρτιση - Περιεχόμενο Προσφορών</w:t>
            </w:r>
            <w:r w:rsidR="003E609D">
              <w:rPr>
                <w:noProof/>
                <w:webHidden/>
              </w:rPr>
              <w:tab/>
            </w:r>
            <w:r w:rsidR="003E609D">
              <w:rPr>
                <w:noProof/>
                <w:webHidden/>
              </w:rPr>
              <w:fldChar w:fldCharType="begin"/>
            </w:r>
            <w:r w:rsidR="003E609D">
              <w:rPr>
                <w:noProof/>
                <w:webHidden/>
              </w:rPr>
              <w:instrText xml:space="preserve"> PAGEREF _Toc123831004 \h </w:instrText>
            </w:r>
            <w:r w:rsidR="003E609D">
              <w:rPr>
                <w:noProof/>
                <w:webHidden/>
              </w:rPr>
            </w:r>
            <w:r w:rsidR="003E609D">
              <w:rPr>
                <w:noProof/>
                <w:webHidden/>
              </w:rPr>
              <w:fldChar w:fldCharType="separate"/>
            </w:r>
            <w:r w:rsidR="006259E1">
              <w:rPr>
                <w:noProof/>
                <w:webHidden/>
              </w:rPr>
              <w:t>38</w:t>
            </w:r>
            <w:r w:rsidR="003E609D">
              <w:rPr>
                <w:noProof/>
                <w:webHidden/>
              </w:rPr>
              <w:fldChar w:fldCharType="end"/>
            </w:r>
          </w:hyperlink>
        </w:p>
        <w:p w14:paraId="5BDBF207" w14:textId="2CAFBBD8"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1005" w:history="1">
            <w:r w:rsidR="003E609D" w:rsidRPr="006C3FC6">
              <w:rPr>
                <w:rStyle w:val="-"/>
                <w:noProof/>
                <w:lang w:val="el-GR"/>
              </w:rPr>
              <w:t>2.4.1</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Γενικοί όροι υποβολής προσφορών</w:t>
            </w:r>
            <w:r w:rsidR="003E609D">
              <w:rPr>
                <w:noProof/>
                <w:webHidden/>
              </w:rPr>
              <w:tab/>
            </w:r>
            <w:r w:rsidR="003E609D">
              <w:rPr>
                <w:noProof/>
                <w:webHidden/>
              </w:rPr>
              <w:fldChar w:fldCharType="begin"/>
            </w:r>
            <w:r w:rsidR="003E609D">
              <w:rPr>
                <w:noProof/>
                <w:webHidden/>
              </w:rPr>
              <w:instrText xml:space="preserve"> PAGEREF _Toc123831005 \h </w:instrText>
            </w:r>
            <w:r w:rsidR="003E609D">
              <w:rPr>
                <w:noProof/>
                <w:webHidden/>
              </w:rPr>
            </w:r>
            <w:r w:rsidR="003E609D">
              <w:rPr>
                <w:noProof/>
                <w:webHidden/>
              </w:rPr>
              <w:fldChar w:fldCharType="separate"/>
            </w:r>
            <w:r w:rsidR="006259E1">
              <w:rPr>
                <w:noProof/>
                <w:webHidden/>
              </w:rPr>
              <w:t>38</w:t>
            </w:r>
            <w:r w:rsidR="003E609D">
              <w:rPr>
                <w:noProof/>
                <w:webHidden/>
              </w:rPr>
              <w:fldChar w:fldCharType="end"/>
            </w:r>
          </w:hyperlink>
        </w:p>
        <w:p w14:paraId="1FE0EFB4" w14:textId="09322FA0"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1006" w:history="1">
            <w:r w:rsidR="003E609D" w:rsidRPr="006C3FC6">
              <w:rPr>
                <w:rStyle w:val="-"/>
                <w:noProof/>
                <w:lang w:val="el-GR"/>
              </w:rPr>
              <w:t>2.4.2</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Χρόνος και Τρόπος υποβολής προσφορών</w:t>
            </w:r>
            <w:r w:rsidR="003E609D">
              <w:rPr>
                <w:noProof/>
                <w:webHidden/>
              </w:rPr>
              <w:tab/>
            </w:r>
            <w:r w:rsidR="003E609D">
              <w:rPr>
                <w:noProof/>
                <w:webHidden/>
              </w:rPr>
              <w:fldChar w:fldCharType="begin"/>
            </w:r>
            <w:r w:rsidR="003E609D">
              <w:rPr>
                <w:noProof/>
                <w:webHidden/>
              </w:rPr>
              <w:instrText xml:space="preserve"> PAGEREF _Toc123831006 \h </w:instrText>
            </w:r>
            <w:r w:rsidR="003E609D">
              <w:rPr>
                <w:noProof/>
                <w:webHidden/>
              </w:rPr>
            </w:r>
            <w:r w:rsidR="003E609D">
              <w:rPr>
                <w:noProof/>
                <w:webHidden/>
              </w:rPr>
              <w:fldChar w:fldCharType="separate"/>
            </w:r>
            <w:r w:rsidR="006259E1">
              <w:rPr>
                <w:noProof/>
                <w:webHidden/>
              </w:rPr>
              <w:t>38</w:t>
            </w:r>
            <w:r w:rsidR="003E609D">
              <w:rPr>
                <w:noProof/>
                <w:webHidden/>
              </w:rPr>
              <w:fldChar w:fldCharType="end"/>
            </w:r>
          </w:hyperlink>
        </w:p>
        <w:p w14:paraId="13589B38" w14:textId="3E86ADE5"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1007" w:history="1">
            <w:r w:rsidR="003E609D" w:rsidRPr="006C3FC6">
              <w:rPr>
                <w:rStyle w:val="-"/>
                <w:noProof/>
                <w:lang w:val="el-GR"/>
              </w:rPr>
              <w:t>2.4.3</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Περιεχόμενα Φακέλου «Δικαιολογητικά Συμμετοχής - Τεχνική Προσφορά»</w:t>
            </w:r>
            <w:r w:rsidR="003E609D">
              <w:rPr>
                <w:noProof/>
                <w:webHidden/>
              </w:rPr>
              <w:tab/>
            </w:r>
            <w:r w:rsidR="003E609D">
              <w:rPr>
                <w:noProof/>
                <w:webHidden/>
              </w:rPr>
              <w:fldChar w:fldCharType="begin"/>
            </w:r>
            <w:r w:rsidR="003E609D">
              <w:rPr>
                <w:noProof/>
                <w:webHidden/>
              </w:rPr>
              <w:instrText xml:space="preserve"> PAGEREF _Toc123831007 \h </w:instrText>
            </w:r>
            <w:r w:rsidR="003E609D">
              <w:rPr>
                <w:noProof/>
                <w:webHidden/>
              </w:rPr>
            </w:r>
            <w:r w:rsidR="003E609D">
              <w:rPr>
                <w:noProof/>
                <w:webHidden/>
              </w:rPr>
              <w:fldChar w:fldCharType="separate"/>
            </w:r>
            <w:r w:rsidR="006259E1">
              <w:rPr>
                <w:noProof/>
                <w:webHidden/>
              </w:rPr>
              <w:t>41</w:t>
            </w:r>
            <w:r w:rsidR="003E609D">
              <w:rPr>
                <w:noProof/>
                <w:webHidden/>
              </w:rPr>
              <w:fldChar w:fldCharType="end"/>
            </w:r>
          </w:hyperlink>
        </w:p>
        <w:p w14:paraId="49476A1E" w14:textId="134041A2" w:rsidR="003E609D"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831008" w:history="1">
            <w:r w:rsidR="003E609D" w:rsidRPr="006C3FC6">
              <w:rPr>
                <w:rStyle w:val="-"/>
                <w:noProof/>
              </w:rPr>
              <w:t>2.4.3.1</w:t>
            </w:r>
            <w:r w:rsidR="003E609D">
              <w:rPr>
                <w:rFonts w:asciiTheme="minorHAnsi" w:eastAsiaTheme="minorEastAsia" w:hAnsiTheme="minorHAnsi" w:cstheme="minorBidi"/>
                <w:noProof/>
                <w:sz w:val="22"/>
                <w:szCs w:val="22"/>
                <w:lang w:val="en-US" w:eastAsia="en-US"/>
              </w:rPr>
              <w:tab/>
            </w:r>
            <w:r w:rsidR="003E609D" w:rsidRPr="006C3FC6">
              <w:rPr>
                <w:rStyle w:val="-"/>
                <w:noProof/>
              </w:rPr>
              <w:t>Δικαιολογητικά Συμμετοχής</w:t>
            </w:r>
            <w:r w:rsidR="003E609D">
              <w:rPr>
                <w:noProof/>
                <w:webHidden/>
              </w:rPr>
              <w:tab/>
            </w:r>
            <w:r w:rsidR="003E609D">
              <w:rPr>
                <w:noProof/>
                <w:webHidden/>
              </w:rPr>
              <w:fldChar w:fldCharType="begin"/>
            </w:r>
            <w:r w:rsidR="003E609D">
              <w:rPr>
                <w:noProof/>
                <w:webHidden/>
              </w:rPr>
              <w:instrText xml:space="preserve"> PAGEREF _Toc123831008 \h </w:instrText>
            </w:r>
            <w:r w:rsidR="003E609D">
              <w:rPr>
                <w:noProof/>
                <w:webHidden/>
              </w:rPr>
            </w:r>
            <w:r w:rsidR="003E609D">
              <w:rPr>
                <w:noProof/>
                <w:webHidden/>
              </w:rPr>
              <w:fldChar w:fldCharType="separate"/>
            </w:r>
            <w:r w:rsidR="006259E1">
              <w:rPr>
                <w:noProof/>
                <w:webHidden/>
              </w:rPr>
              <w:t>41</w:t>
            </w:r>
            <w:r w:rsidR="003E609D">
              <w:rPr>
                <w:noProof/>
                <w:webHidden/>
              </w:rPr>
              <w:fldChar w:fldCharType="end"/>
            </w:r>
          </w:hyperlink>
        </w:p>
        <w:p w14:paraId="53BED245" w14:textId="03FFA191" w:rsidR="003E609D"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831009" w:history="1">
            <w:r w:rsidR="003E609D" w:rsidRPr="006C3FC6">
              <w:rPr>
                <w:rStyle w:val="-"/>
                <w:noProof/>
                <w:lang w:val="el-GR"/>
              </w:rPr>
              <w:t>2.4.3.2</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Τεχνική Προσφορά</w:t>
            </w:r>
            <w:r w:rsidR="003E609D">
              <w:rPr>
                <w:noProof/>
                <w:webHidden/>
              </w:rPr>
              <w:tab/>
            </w:r>
            <w:r w:rsidR="003E609D">
              <w:rPr>
                <w:noProof/>
                <w:webHidden/>
              </w:rPr>
              <w:fldChar w:fldCharType="begin"/>
            </w:r>
            <w:r w:rsidR="003E609D">
              <w:rPr>
                <w:noProof/>
                <w:webHidden/>
              </w:rPr>
              <w:instrText xml:space="preserve"> PAGEREF _Toc123831009 \h </w:instrText>
            </w:r>
            <w:r w:rsidR="003E609D">
              <w:rPr>
                <w:noProof/>
                <w:webHidden/>
              </w:rPr>
            </w:r>
            <w:r w:rsidR="003E609D">
              <w:rPr>
                <w:noProof/>
                <w:webHidden/>
              </w:rPr>
              <w:fldChar w:fldCharType="separate"/>
            </w:r>
            <w:r w:rsidR="006259E1">
              <w:rPr>
                <w:noProof/>
                <w:webHidden/>
              </w:rPr>
              <w:t>43</w:t>
            </w:r>
            <w:r w:rsidR="003E609D">
              <w:rPr>
                <w:noProof/>
                <w:webHidden/>
              </w:rPr>
              <w:fldChar w:fldCharType="end"/>
            </w:r>
          </w:hyperlink>
        </w:p>
        <w:p w14:paraId="5A9584F2" w14:textId="0FD144F7"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1010" w:history="1">
            <w:r w:rsidR="003E609D" w:rsidRPr="006C3FC6">
              <w:rPr>
                <w:rStyle w:val="-"/>
                <w:noProof/>
                <w:lang w:val="el-GR"/>
              </w:rPr>
              <w:t>2.4.4</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Περιεχόμενα Φακέλου «Οικονομική Προσφορά» / Τρόπος σύνταξης και υποβολής οικονομικών προσφορών</w:t>
            </w:r>
            <w:r w:rsidR="003E609D">
              <w:rPr>
                <w:noProof/>
                <w:webHidden/>
              </w:rPr>
              <w:tab/>
            </w:r>
            <w:r w:rsidR="003E609D">
              <w:rPr>
                <w:noProof/>
                <w:webHidden/>
              </w:rPr>
              <w:fldChar w:fldCharType="begin"/>
            </w:r>
            <w:r w:rsidR="003E609D">
              <w:rPr>
                <w:noProof/>
                <w:webHidden/>
              </w:rPr>
              <w:instrText xml:space="preserve"> PAGEREF _Toc123831010 \h </w:instrText>
            </w:r>
            <w:r w:rsidR="003E609D">
              <w:rPr>
                <w:noProof/>
                <w:webHidden/>
              </w:rPr>
            </w:r>
            <w:r w:rsidR="003E609D">
              <w:rPr>
                <w:noProof/>
                <w:webHidden/>
              </w:rPr>
              <w:fldChar w:fldCharType="separate"/>
            </w:r>
            <w:r w:rsidR="006259E1">
              <w:rPr>
                <w:noProof/>
                <w:webHidden/>
              </w:rPr>
              <w:t>43</w:t>
            </w:r>
            <w:r w:rsidR="003E609D">
              <w:rPr>
                <w:noProof/>
                <w:webHidden/>
              </w:rPr>
              <w:fldChar w:fldCharType="end"/>
            </w:r>
          </w:hyperlink>
        </w:p>
        <w:p w14:paraId="351A16A0" w14:textId="0277BCF3"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1011" w:history="1">
            <w:r w:rsidR="003E609D" w:rsidRPr="006C3FC6">
              <w:rPr>
                <w:rStyle w:val="-"/>
                <w:noProof/>
                <w:lang w:val="el-GR"/>
              </w:rPr>
              <w:t>2.4.5</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Χρόνος ισχύος των προσφορών</w:t>
            </w:r>
            <w:r w:rsidR="003E609D">
              <w:rPr>
                <w:noProof/>
                <w:webHidden/>
              </w:rPr>
              <w:tab/>
            </w:r>
            <w:r w:rsidR="003E609D">
              <w:rPr>
                <w:noProof/>
                <w:webHidden/>
              </w:rPr>
              <w:fldChar w:fldCharType="begin"/>
            </w:r>
            <w:r w:rsidR="003E609D">
              <w:rPr>
                <w:noProof/>
                <w:webHidden/>
              </w:rPr>
              <w:instrText xml:space="preserve"> PAGEREF _Toc123831011 \h </w:instrText>
            </w:r>
            <w:r w:rsidR="003E609D">
              <w:rPr>
                <w:noProof/>
                <w:webHidden/>
              </w:rPr>
            </w:r>
            <w:r w:rsidR="003E609D">
              <w:rPr>
                <w:noProof/>
                <w:webHidden/>
              </w:rPr>
              <w:fldChar w:fldCharType="separate"/>
            </w:r>
            <w:r w:rsidR="006259E1">
              <w:rPr>
                <w:noProof/>
                <w:webHidden/>
              </w:rPr>
              <w:t>44</w:t>
            </w:r>
            <w:r w:rsidR="003E609D">
              <w:rPr>
                <w:noProof/>
                <w:webHidden/>
              </w:rPr>
              <w:fldChar w:fldCharType="end"/>
            </w:r>
          </w:hyperlink>
        </w:p>
        <w:p w14:paraId="44E2C261" w14:textId="619C3196"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1012" w:history="1">
            <w:r w:rsidR="003E609D" w:rsidRPr="006C3FC6">
              <w:rPr>
                <w:rStyle w:val="-"/>
                <w:noProof/>
                <w:lang w:val="el-GR"/>
              </w:rPr>
              <w:t>2.4.6</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Λόγοι απόρριψης προσφορών</w:t>
            </w:r>
            <w:r w:rsidR="003E609D">
              <w:rPr>
                <w:noProof/>
                <w:webHidden/>
              </w:rPr>
              <w:tab/>
            </w:r>
            <w:r w:rsidR="003E609D">
              <w:rPr>
                <w:noProof/>
                <w:webHidden/>
              </w:rPr>
              <w:fldChar w:fldCharType="begin"/>
            </w:r>
            <w:r w:rsidR="003E609D">
              <w:rPr>
                <w:noProof/>
                <w:webHidden/>
              </w:rPr>
              <w:instrText xml:space="preserve"> PAGEREF _Toc123831012 \h </w:instrText>
            </w:r>
            <w:r w:rsidR="003E609D">
              <w:rPr>
                <w:noProof/>
                <w:webHidden/>
              </w:rPr>
            </w:r>
            <w:r w:rsidR="003E609D">
              <w:rPr>
                <w:noProof/>
                <w:webHidden/>
              </w:rPr>
              <w:fldChar w:fldCharType="separate"/>
            </w:r>
            <w:r w:rsidR="006259E1">
              <w:rPr>
                <w:noProof/>
                <w:webHidden/>
              </w:rPr>
              <w:t>44</w:t>
            </w:r>
            <w:r w:rsidR="003E609D">
              <w:rPr>
                <w:noProof/>
                <w:webHidden/>
              </w:rPr>
              <w:fldChar w:fldCharType="end"/>
            </w:r>
          </w:hyperlink>
        </w:p>
        <w:p w14:paraId="4A47DD4D" w14:textId="39F137A3" w:rsidR="003E609D"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831013" w:history="1">
            <w:r w:rsidR="003E609D" w:rsidRPr="006C3FC6">
              <w:rPr>
                <w:rStyle w:val="-"/>
                <w:noProof/>
                <w14:scene3d>
                  <w14:camera w14:prst="orthographicFront"/>
                  <w14:lightRig w14:rig="threePt" w14:dir="t">
                    <w14:rot w14:lat="0" w14:lon="0" w14:rev="0"/>
                  </w14:lightRig>
                </w14:scene3d>
              </w:rPr>
              <w:t>3.</w:t>
            </w:r>
            <w:r w:rsidR="003E609D">
              <w:rPr>
                <w:rFonts w:asciiTheme="minorHAnsi" w:eastAsiaTheme="minorEastAsia" w:hAnsiTheme="minorHAnsi" w:cstheme="minorBidi"/>
                <w:b w:val="0"/>
                <w:bCs w:val="0"/>
                <w:caps w:val="0"/>
                <w:noProof/>
                <w:sz w:val="22"/>
                <w:szCs w:val="22"/>
                <w:lang w:val="en-US" w:eastAsia="en-US"/>
              </w:rPr>
              <w:tab/>
            </w:r>
            <w:r w:rsidR="003E609D" w:rsidRPr="006C3FC6">
              <w:rPr>
                <w:rStyle w:val="-"/>
                <w:noProof/>
              </w:rPr>
              <w:t>ΔΙΕΝΕΡΓΕΙΑ ΔΙΑΔΙΚΑΣΙΑΣ - ΑΞΙΟΛΟΓΗΣΗ ΠΡΟΣΦΟΡΩΝ</w:t>
            </w:r>
            <w:r w:rsidR="003E609D">
              <w:rPr>
                <w:noProof/>
                <w:webHidden/>
              </w:rPr>
              <w:tab/>
            </w:r>
            <w:r w:rsidR="003E609D">
              <w:rPr>
                <w:noProof/>
                <w:webHidden/>
              </w:rPr>
              <w:fldChar w:fldCharType="begin"/>
            </w:r>
            <w:r w:rsidR="003E609D">
              <w:rPr>
                <w:noProof/>
                <w:webHidden/>
              </w:rPr>
              <w:instrText xml:space="preserve"> PAGEREF _Toc123831013 \h </w:instrText>
            </w:r>
            <w:r w:rsidR="003E609D">
              <w:rPr>
                <w:noProof/>
                <w:webHidden/>
              </w:rPr>
            </w:r>
            <w:r w:rsidR="003E609D">
              <w:rPr>
                <w:noProof/>
                <w:webHidden/>
              </w:rPr>
              <w:fldChar w:fldCharType="separate"/>
            </w:r>
            <w:r w:rsidR="006259E1">
              <w:rPr>
                <w:noProof/>
                <w:webHidden/>
              </w:rPr>
              <w:t>46</w:t>
            </w:r>
            <w:r w:rsidR="003E609D">
              <w:rPr>
                <w:noProof/>
                <w:webHidden/>
              </w:rPr>
              <w:fldChar w:fldCharType="end"/>
            </w:r>
          </w:hyperlink>
        </w:p>
        <w:p w14:paraId="4201B98D" w14:textId="19F2897D"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14" w:history="1">
            <w:r w:rsidR="003E609D" w:rsidRPr="006C3FC6">
              <w:rPr>
                <w:rStyle w:val="-"/>
                <w:noProof/>
                <w:lang w:val="el-GR"/>
              </w:rPr>
              <w:t>3.1</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Αποσφράγιση και αξιολόγηση προσφορών</w:t>
            </w:r>
            <w:r w:rsidR="003E609D">
              <w:rPr>
                <w:noProof/>
                <w:webHidden/>
              </w:rPr>
              <w:tab/>
            </w:r>
            <w:r w:rsidR="003E609D">
              <w:rPr>
                <w:noProof/>
                <w:webHidden/>
              </w:rPr>
              <w:fldChar w:fldCharType="begin"/>
            </w:r>
            <w:r w:rsidR="003E609D">
              <w:rPr>
                <w:noProof/>
                <w:webHidden/>
              </w:rPr>
              <w:instrText xml:space="preserve"> PAGEREF _Toc123831014 \h </w:instrText>
            </w:r>
            <w:r w:rsidR="003E609D">
              <w:rPr>
                <w:noProof/>
                <w:webHidden/>
              </w:rPr>
            </w:r>
            <w:r w:rsidR="003E609D">
              <w:rPr>
                <w:noProof/>
                <w:webHidden/>
              </w:rPr>
              <w:fldChar w:fldCharType="separate"/>
            </w:r>
            <w:r w:rsidR="006259E1">
              <w:rPr>
                <w:noProof/>
                <w:webHidden/>
              </w:rPr>
              <w:t>46</w:t>
            </w:r>
            <w:r w:rsidR="003E609D">
              <w:rPr>
                <w:noProof/>
                <w:webHidden/>
              </w:rPr>
              <w:fldChar w:fldCharType="end"/>
            </w:r>
          </w:hyperlink>
        </w:p>
        <w:p w14:paraId="5738233F" w14:textId="48603C07"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1015" w:history="1">
            <w:r w:rsidR="003E609D" w:rsidRPr="006C3FC6">
              <w:rPr>
                <w:rStyle w:val="-"/>
                <w:noProof/>
                <w:lang w:val="el-GR"/>
              </w:rPr>
              <w:t>3.1.1</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Ηλεκτρονική αποσφράγιση προσφορών</w:t>
            </w:r>
            <w:r w:rsidR="003E609D">
              <w:rPr>
                <w:noProof/>
                <w:webHidden/>
              </w:rPr>
              <w:tab/>
            </w:r>
            <w:r w:rsidR="003E609D">
              <w:rPr>
                <w:noProof/>
                <w:webHidden/>
              </w:rPr>
              <w:fldChar w:fldCharType="begin"/>
            </w:r>
            <w:r w:rsidR="003E609D">
              <w:rPr>
                <w:noProof/>
                <w:webHidden/>
              </w:rPr>
              <w:instrText xml:space="preserve"> PAGEREF _Toc123831015 \h </w:instrText>
            </w:r>
            <w:r w:rsidR="003E609D">
              <w:rPr>
                <w:noProof/>
                <w:webHidden/>
              </w:rPr>
            </w:r>
            <w:r w:rsidR="003E609D">
              <w:rPr>
                <w:noProof/>
                <w:webHidden/>
              </w:rPr>
              <w:fldChar w:fldCharType="separate"/>
            </w:r>
            <w:r w:rsidR="006259E1">
              <w:rPr>
                <w:noProof/>
                <w:webHidden/>
              </w:rPr>
              <w:t>46</w:t>
            </w:r>
            <w:r w:rsidR="003E609D">
              <w:rPr>
                <w:noProof/>
                <w:webHidden/>
              </w:rPr>
              <w:fldChar w:fldCharType="end"/>
            </w:r>
          </w:hyperlink>
        </w:p>
        <w:p w14:paraId="1FAD1D9A" w14:textId="25F5CAF2" w:rsidR="003E609D"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831016" w:history="1">
            <w:r w:rsidR="003E609D" w:rsidRPr="006C3FC6">
              <w:rPr>
                <w:rStyle w:val="-"/>
                <w:noProof/>
                <w:lang w:val="el-GR"/>
              </w:rPr>
              <w:t>3.1.2</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Αξιολόγηση προσφορών</w:t>
            </w:r>
            <w:r w:rsidR="003E609D">
              <w:rPr>
                <w:noProof/>
                <w:webHidden/>
              </w:rPr>
              <w:tab/>
            </w:r>
            <w:r w:rsidR="003E609D">
              <w:rPr>
                <w:noProof/>
                <w:webHidden/>
              </w:rPr>
              <w:fldChar w:fldCharType="begin"/>
            </w:r>
            <w:r w:rsidR="003E609D">
              <w:rPr>
                <w:noProof/>
                <w:webHidden/>
              </w:rPr>
              <w:instrText xml:space="preserve"> PAGEREF _Toc123831016 \h </w:instrText>
            </w:r>
            <w:r w:rsidR="003E609D">
              <w:rPr>
                <w:noProof/>
                <w:webHidden/>
              </w:rPr>
            </w:r>
            <w:r w:rsidR="003E609D">
              <w:rPr>
                <w:noProof/>
                <w:webHidden/>
              </w:rPr>
              <w:fldChar w:fldCharType="separate"/>
            </w:r>
            <w:r w:rsidR="006259E1">
              <w:rPr>
                <w:noProof/>
                <w:webHidden/>
              </w:rPr>
              <w:t>46</w:t>
            </w:r>
            <w:r w:rsidR="003E609D">
              <w:rPr>
                <w:noProof/>
                <w:webHidden/>
              </w:rPr>
              <w:fldChar w:fldCharType="end"/>
            </w:r>
          </w:hyperlink>
        </w:p>
        <w:p w14:paraId="4F555E22" w14:textId="3B709A35"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17" w:history="1">
            <w:r w:rsidR="003E609D" w:rsidRPr="006C3FC6">
              <w:rPr>
                <w:rStyle w:val="-"/>
                <w:noProof/>
                <w:lang w:val="el-GR"/>
              </w:rPr>
              <w:t>3.2</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Πρόσκληση υποβολής δικαιολογητικών προσωρινού αναδόχου - Δικαιολογητικά προσωρινού αναδόχου</w:t>
            </w:r>
            <w:r w:rsidR="003E609D">
              <w:rPr>
                <w:noProof/>
                <w:webHidden/>
              </w:rPr>
              <w:tab/>
            </w:r>
            <w:r w:rsidR="003E609D">
              <w:rPr>
                <w:noProof/>
                <w:webHidden/>
              </w:rPr>
              <w:fldChar w:fldCharType="begin"/>
            </w:r>
            <w:r w:rsidR="003E609D">
              <w:rPr>
                <w:noProof/>
                <w:webHidden/>
              </w:rPr>
              <w:instrText xml:space="preserve"> PAGEREF _Toc123831017 \h </w:instrText>
            </w:r>
            <w:r w:rsidR="003E609D">
              <w:rPr>
                <w:noProof/>
                <w:webHidden/>
              </w:rPr>
            </w:r>
            <w:r w:rsidR="003E609D">
              <w:rPr>
                <w:noProof/>
                <w:webHidden/>
              </w:rPr>
              <w:fldChar w:fldCharType="separate"/>
            </w:r>
            <w:r w:rsidR="006259E1">
              <w:rPr>
                <w:noProof/>
                <w:webHidden/>
              </w:rPr>
              <w:t>48</w:t>
            </w:r>
            <w:r w:rsidR="003E609D">
              <w:rPr>
                <w:noProof/>
                <w:webHidden/>
              </w:rPr>
              <w:fldChar w:fldCharType="end"/>
            </w:r>
          </w:hyperlink>
        </w:p>
        <w:p w14:paraId="1909193E" w14:textId="39096858"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18" w:history="1">
            <w:r w:rsidR="003E609D" w:rsidRPr="006C3FC6">
              <w:rPr>
                <w:rStyle w:val="-"/>
                <w:noProof/>
                <w:lang w:val="el-GR"/>
              </w:rPr>
              <w:t>3.3</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Κατακύρωση - σύναψη σύμβασης</w:t>
            </w:r>
            <w:r w:rsidR="003E609D">
              <w:rPr>
                <w:noProof/>
                <w:webHidden/>
              </w:rPr>
              <w:tab/>
            </w:r>
            <w:r w:rsidR="003E609D">
              <w:rPr>
                <w:noProof/>
                <w:webHidden/>
              </w:rPr>
              <w:fldChar w:fldCharType="begin"/>
            </w:r>
            <w:r w:rsidR="003E609D">
              <w:rPr>
                <w:noProof/>
                <w:webHidden/>
              </w:rPr>
              <w:instrText xml:space="preserve"> PAGEREF _Toc123831018 \h </w:instrText>
            </w:r>
            <w:r w:rsidR="003E609D">
              <w:rPr>
                <w:noProof/>
                <w:webHidden/>
              </w:rPr>
            </w:r>
            <w:r w:rsidR="003E609D">
              <w:rPr>
                <w:noProof/>
                <w:webHidden/>
              </w:rPr>
              <w:fldChar w:fldCharType="separate"/>
            </w:r>
            <w:r w:rsidR="006259E1">
              <w:rPr>
                <w:noProof/>
                <w:webHidden/>
              </w:rPr>
              <w:t>49</w:t>
            </w:r>
            <w:r w:rsidR="003E609D">
              <w:rPr>
                <w:noProof/>
                <w:webHidden/>
              </w:rPr>
              <w:fldChar w:fldCharType="end"/>
            </w:r>
          </w:hyperlink>
        </w:p>
        <w:p w14:paraId="0D1A1FAA" w14:textId="1FA0EC39"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19" w:history="1">
            <w:r w:rsidR="003E609D" w:rsidRPr="006C3FC6">
              <w:rPr>
                <w:rStyle w:val="-"/>
                <w:noProof/>
                <w:lang w:val="el-GR"/>
              </w:rPr>
              <w:t>3.4</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Προδικαστικές Προσφυγές - Προσωρινή και Οριστική Δικαστική Προστασία</w:t>
            </w:r>
            <w:r w:rsidR="003E609D">
              <w:rPr>
                <w:noProof/>
                <w:webHidden/>
              </w:rPr>
              <w:tab/>
            </w:r>
            <w:r w:rsidR="003E609D">
              <w:rPr>
                <w:noProof/>
                <w:webHidden/>
              </w:rPr>
              <w:fldChar w:fldCharType="begin"/>
            </w:r>
            <w:r w:rsidR="003E609D">
              <w:rPr>
                <w:noProof/>
                <w:webHidden/>
              </w:rPr>
              <w:instrText xml:space="preserve"> PAGEREF _Toc123831019 \h </w:instrText>
            </w:r>
            <w:r w:rsidR="003E609D">
              <w:rPr>
                <w:noProof/>
                <w:webHidden/>
              </w:rPr>
            </w:r>
            <w:r w:rsidR="003E609D">
              <w:rPr>
                <w:noProof/>
                <w:webHidden/>
              </w:rPr>
              <w:fldChar w:fldCharType="separate"/>
            </w:r>
            <w:r w:rsidR="006259E1">
              <w:rPr>
                <w:noProof/>
                <w:webHidden/>
              </w:rPr>
              <w:t>51</w:t>
            </w:r>
            <w:r w:rsidR="003E609D">
              <w:rPr>
                <w:noProof/>
                <w:webHidden/>
              </w:rPr>
              <w:fldChar w:fldCharType="end"/>
            </w:r>
          </w:hyperlink>
        </w:p>
        <w:p w14:paraId="3E3D82D1" w14:textId="537A4D61"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20" w:history="1">
            <w:r w:rsidR="003E609D" w:rsidRPr="006C3FC6">
              <w:rPr>
                <w:rStyle w:val="-"/>
                <w:noProof/>
                <w:lang w:val="el-GR"/>
              </w:rPr>
              <w:t>3.5</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Ματαίωση Διαδικασίας</w:t>
            </w:r>
            <w:r w:rsidR="003E609D">
              <w:rPr>
                <w:noProof/>
                <w:webHidden/>
              </w:rPr>
              <w:tab/>
            </w:r>
            <w:r w:rsidR="003E609D">
              <w:rPr>
                <w:noProof/>
                <w:webHidden/>
              </w:rPr>
              <w:fldChar w:fldCharType="begin"/>
            </w:r>
            <w:r w:rsidR="003E609D">
              <w:rPr>
                <w:noProof/>
                <w:webHidden/>
              </w:rPr>
              <w:instrText xml:space="preserve"> PAGEREF _Toc123831020 \h </w:instrText>
            </w:r>
            <w:r w:rsidR="003E609D">
              <w:rPr>
                <w:noProof/>
                <w:webHidden/>
              </w:rPr>
            </w:r>
            <w:r w:rsidR="003E609D">
              <w:rPr>
                <w:noProof/>
                <w:webHidden/>
              </w:rPr>
              <w:fldChar w:fldCharType="separate"/>
            </w:r>
            <w:r w:rsidR="006259E1">
              <w:rPr>
                <w:noProof/>
                <w:webHidden/>
              </w:rPr>
              <w:t>54</w:t>
            </w:r>
            <w:r w:rsidR="003E609D">
              <w:rPr>
                <w:noProof/>
                <w:webHidden/>
              </w:rPr>
              <w:fldChar w:fldCharType="end"/>
            </w:r>
          </w:hyperlink>
        </w:p>
        <w:p w14:paraId="58D05F65" w14:textId="4F26AAD5" w:rsidR="003E609D"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831021" w:history="1">
            <w:r w:rsidR="003E609D" w:rsidRPr="006C3FC6">
              <w:rPr>
                <w:rStyle w:val="-"/>
                <w:noProof/>
                <w14:scene3d>
                  <w14:camera w14:prst="orthographicFront"/>
                  <w14:lightRig w14:rig="threePt" w14:dir="t">
                    <w14:rot w14:lat="0" w14:lon="0" w14:rev="0"/>
                  </w14:lightRig>
                </w14:scene3d>
              </w:rPr>
              <w:t>4.</w:t>
            </w:r>
            <w:r w:rsidR="003E609D">
              <w:rPr>
                <w:rFonts w:asciiTheme="minorHAnsi" w:eastAsiaTheme="minorEastAsia" w:hAnsiTheme="minorHAnsi" w:cstheme="minorBidi"/>
                <w:b w:val="0"/>
                <w:bCs w:val="0"/>
                <w:caps w:val="0"/>
                <w:noProof/>
                <w:sz w:val="22"/>
                <w:szCs w:val="22"/>
                <w:lang w:val="en-US" w:eastAsia="en-US"/>
              </w:rPr>
              <w:tab/>
            </w:r>
            <w:r w:rsidR="003E609D" w:rsidRPr="006C3FC6">
              <w:rPr>
                <w:rStyle w:val="-"/>
                <w:noProof/>
              </w:rPr>
              <w:t>ΟΡΟΙ ΕΚΤΕΛΕΣΗΣ ΤΗΣ ΣΥΜΒΑΣΗΣ</w:t>
            </w:r>
            <w:r w:rsidR="003E609D">
              <w:rPr>
                <w:noProof/>
                <w:webHidden/>
              </w:rPr>
              <w:tab/>
            </w:r>
            <w:r w:rsidR="003E609D">
              <w:rPr>
                <w:noProof/>
                <w:webHidden/>
              </w:rPr>
              <w:fldChar w:fldCharType="begin"/>
            </w:r>
            <w:r w:rsidR="003E609D">
              <w:rPr>
                <w:noProof/>
                <w:webHidden/>
              </w:rPr>
              <w:instrText xml:space="preserve"> PAGEREF _Toc123831021 \h </w:instrText>
            </w:r>
            <w:r w:rsidR="003E609D">
              <w:rPr>
                <w:noProof/>
                <w:webHidden/>
              </w:rPr>
            </w:r>
            <w:r w:rsidR="003E609D">
              <w:rPr>
                <w:noProof/>
                <w:webHidden/>
              </w:rPr>
              <w:fldChar w:fldCharType="separate"/>
            </w:r>
            <w:r w:rsidR="006259E1">
              <w:rPr>
                <w:noProof/>
                <w:webHidden/>
              </w:rPr>
              <w:t>55</w:t>
            </w:r>
            <w:r w:rsidR="003E609D">
              <w:rPr>
                <w:noProof/>
                <w:webHidden/>
              </w:rPr>
              <w:fldChar w:fldCharType="end"/>
            </w:r>
          </w:hyperlink>
        </w:p>
        <w:p w14:paraId="4CE88CDE" w14:textId="26298461"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22" w:history="1">
            <w:r w:rsidR="003E609D" w:rsidRPr="006C3FC6">
              <w:rPr>
                <w:rStyle w:val="-"/>
                <w:noProof/>
                <w:lang w:val="el-GR"/>
              </w:rPr>
              <w:t>4.1</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Εγγυήσεις (καλής εκτέλεσης)</w:t>
            </w:r>
            <w:r w:rsidR="003E609D">
              <w:rPr>
                <w:noProof/>
                <w:webHidden/>
              </w:rPr>
              <w:tab/>
            </w:r>
            <w:r w:rsidR="003E609D">
              <w:rPr>
                <w:noProof/>
                <w:webHidden/>
              </w:rPr>
              <w:fldChar w:fldCharType="begin"/>
            </w:r>
            <w:r w:rsidR="003E609D">
              <w:rPr>
                <w:noProof/>
                <w:webHidden/>
              </w:rPr>
              <w:instrText xml:space="preserve"> PAGEREF _Toc123831022 \h </w:instrText>
            </w:r>
            <w:r w:rsidR="003E609D">
              <w:rPr>
                <w:noProof/>
                <w:webHidden/>
              </w:rPr>
            </w:r>
            <w:r w:rsidR="003E609D">
              <w:rPr>
                <w:noProof/>
                <w:webHidden/>
              </w:rPr>
              <w:fldChar w:fldCharType="separate"/>
            </w:r>
            <w:r w:rsidR="006259E1">
              <w:rPr>
                <w:noProof/>
                <w:webHidden/>
              </w:rPr>
              <w:t>55</w:t>
            </w:r>
            <w:r w:rsidR="003E609D">
              <w:rPr>
                <w:noProof/>
                <w:webHidden/>
              </w:rPr>
              <w:fldChar w:fldCharType="end"/>
            </w:r>
          </w:hyperlink>
        </w:p>
        <w:p w14:paraId="1070FF10" w14:textId="1C7F7A6D"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23" w:history="1">
            <w:r w:rsidR="003E609D" w:rsidRPr="006C3FC6">
              <w:rPr>
                <w:rStyle w:val="-"/>
                <w:noProof/>
                <w:lang w:val="el-GR"/>
              </w:rPr>
              <w:t>4.2</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Συμβατικό πλαίσιο – Εφαρμοστέα νομοθεσία</w:t>
            </w:r>
            <w:r w:rsidR="003E609D">
              <w:rPr>
                <w:noProof/>
                <w:webHidden/>
              </w:rPr>
              <w:tab/>
            </w:r>
            <w:r w:rsidR="003E609D">
              <w:rPr>
                <w:noProof/>
                <w:webHidden/>
              </w:rPr>
              <w:fldChar w:fldCharType="begin"/>
            </w:r>
            <w:r w:rsidR="003E609D">
              <w:rPr>
                <w:noProof/>
                <w:webHidden/>
              </w:rPr>
              <w:instrText xml:space="preserve"> PAGEREF _Toc123831023 \h </w:instrText>
            </w:r>
            <w:r w:rsidR="003E609D">
              <w:rPr>
                <w:noProof/>
                <w:webHidden/>
              </w:rPr>
            </w:r>
            <w:r w:rsidR="003E609D">
              <w:rPr>
                <w:noProof/>
                <w:webHidden/>
              </w:rPr>
              <w:fldChar w:fldCharType="separate"/>
            </w:r>
            <w:r w:rsidR="006259E1">
              <w:rPr>
                <w:noProof/>
                <w:webHidden/>
              </w:rPr>
              <w:t>56</w:t>
            </w:r>
            <w:r w:rsidR="003E609D">
              <w:rPr>
                <w:noProof/>
                <w:webHidden/>
              </w:rPr>
              <w:fldChar w:fldCharType="end"/>
            </w:r>
          </w:hyperlink>
        </w:p>
        <w:p w14:paraId="59F5B731" w14:textId="47377848"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24" w:history="1">
            <w:r w:rsidR="003E609D" w:rsidRPr="006C3FC6">
              <w:rPr>
                <w:rStyle w:val="-"/>
                <w:noProof/>
                <w:lang w:val="el-GR"/>
              </w:rPr>
              <w:t>4.3</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Όροι εκτέλεσης της σύμβασης</w:t>
            </w:r>
            <w:r w:rsidR="003E609D">
              <w:rPr>
                <w:noProof/>
                <w:webHidden/>
              </w:rPr>
              <w:tab/>
            </w:r>
            <w:r w:rsidR="003E609D">
              <w:rPr>
                <w:noProof/>
                <w:webHidden/>
              </w:rPr>
              <w:fldChar w:fldCharType="begin"/>
            </w:r>
            <w:r w:rsidR="003E609D">
              <w:rPr>
                <w:noProof/>
                <w:webHidden/>
              </w:rPr>
              <w:instrText xml:space="preserve"> PAGEREF _Toc123831024 \h </w:instrText>
            </w:r>
            <w:r w:rsidR="003E609D">
              <w:rPr>
                <w:noProof/>
                <w:webHidden/>
              </w:rPr>
            </w:r>
            <w:r w:rsidR="003E609D">
              <w:rPr>
                <w:noProof/>
                <w:webHidden/>
              </w:rPr>
              <w:fldChar w:fldCharType="separate"/>
            </w:r>
            <w:r w:rsidR="006259E1">
              <w:rPr>
                <w:noProof/>
                <w:webHidden/>
              </w:rPr>
              <w:t>56</w:t>
            </w:r>
            <w:r w:rsidR="003E609D">
              <w:rPr>
                <w:noProof/>
                <w:webHidden/>
              </w:rPr>
              <w:fldChar w:fldCharType="end"/>
            </w:r>
          </w:hyperlink>
        </w:p>
        <w:p w14:paraId="4281BD59" w14:textId="5AA1FCFF"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25" w:history="1">
            <w:r w:rsidR="003E609D" w:rsidRPr="006C3FC6">
              <w:rPr>
                <w:rStyle w:val="-"/>
                <w:noProof/>
                <w:lang w:val="el-GR"/>
              </w:rPr>
              <w:t>4.4</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Υπεργολαβία</w:t>
            </w:r>
            <w:r w:rsidR="003E609D">
              <w:rPr>
                <w:noProof/>
                <w:webHidden/>
              </w:rPr>
              <w:tab/>
            </w:r>
            <w:r w:rsidR="003E609D">
              <w:rPr>
                <w:noProof/>
                <w:webHidden/>
              </w:rPr>
              <w:fldChar w:fldCharType="begin"/>
            </w:r>
            <w:r w:rsidR="003E609D">
              <w:rPr>
                <w:noProof/>
                <w:webHidden/>
              </w:rPr>
              <w:instrText xml:space="preserve"> PAGEREF _Toc123831025 \h </w:instrText>
            </w:r>
            <w:r w:rsidR="003E609D">
              <w:rPr>
                <w:noProof/>
                <w:webHidden/>
              </w:rPr>
            </w:r>
            <w:r w:rsidR="003E609D">
              <w:rPr>
                <w:noProof/>
                <w:webHidden/>
              </w:rPr>
              <w:fldChar w:fldCharType="separate"/>
            </w:r>
            <w:r w:rsidR="006259E1">
              <w:rPr>
                <w:noProof/>
                <w:webHidden/>
              </w:rPr>
              <w:t>59</w:t>
            </w:r>
            <w:r w:rsidR="003E609D">
              <w:rPr>
                <w:noProof/>
                <w:webHidden/>
              </w:rPr>
              <w:fldChar w:fldCharType="end"/>
            </w:r>
          </w:hyperlink>
        </w:p>
        <w:p w14:paraId="0649E46A" w14:textId="5962D6A8"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26" w:history="1">
            <w:r w:rsidR="003E609D" w:rsidRPr="006C3FC6">
              <w:rPr>
                <w:rStyle w:val="-"/>
                <w:noProof/>
                <w:lang w:val="el-GR"/>
              </w:rPr>
              <w:t>4.5</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Τροποποίηση σύμβασης κατά τη διάρκειά της</w:t>
            </w:r>
            <w:r w:rsidR="003E609D">
              <w:rPr>
                <w:noProof/>
                <w:webHidden/>
              </w:rPr>
              <w:tab/>
            </w:r>
            <w:r w:rsidR="003E609D">
              <w:rPr>
                <w:noProof/>
                <w:webHidden/>
              </w:rPr>
              <w:fldChar w:fldCharType="begin"/>
            </w:r>
            <w:r w:rsidR="003E609D">
              <w:rPr>
                <w:noProof/>
                <w:webHidden/>
              </w:rPr>
              <w:instrText xml:space="preserve"> PAGEREF _Toc123831026 \h </w:instrText>
            </w:r>
            <w:r w:rsidR="003E609D">
              <w:rPr>
                <w:noProof/>
                <w:webHidden/>
              </w:rPr>
            </w:r>
            <w:r w:rsidR="003E609D">
              <w:rPr>
                <w:noProof/>
                <w:webHidden/>
              </w:rPr>
              <w:fldChar w:fldCharType="separate"/>
            </w:r>
            <w:r w:rsidR="006259E1">
              <w:rPr>
                <w:noProof/>
                <w:webHidden/>
              </w:rPr>
              <w:t>60</w:t>
            </w:r>
            <w:r w:rsidR="003E609D">
              <w:rPr>
                <w:noProof/>
                <w:webHidden/>
              </w:rPr>
              <w:fldChar w:fldCharType="end"/>
            </w:r>
          </w:hyperlink>
        </w:p>
        <w:p w14:paraId="5BCC6B42" w14:textId="71574431"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27" w:history="1">
            <w:r w:rsidR="003E609D" w:rsidRPr="006C3FC6">
              <w:rPr>
                <w:rStyle w:val="-"/>
                <w:noProof/>
                <w:lang w:val="el-GR"/>
              </w:rPr>
              <w:t>4.6</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Δικαίωμα μονομερούς λύσης της σύμβασης</w:t>
            </w:r>
            <w:r w:rsidR="003E609D">
              <w:rPr>
                <w:noProof/>
                <w:webHidden/>
              </w:rPr>
              <w:tab/>
            </w:r>
            <w:r w:rsidR="003E609D">
              <w:rPr>
                <w:noProof/>
                <w:webHidden/>
              </w:rPr>
              <w:fldChar w:fldCharType="begin"/>
            </w:r>
            <w:r w:rsidR="003E609D">
              <w:rPr>
                <w:noProof/>
                <w:webHidden/>
              </w:rPr>
              <w:instrText xml:space="preserve"> PAGEREF _Toc123831027 \h </w:instrText>
            </w:r>
            <w:r w:rsidR="003E609D">
              <w:rPr>
                <w:noProof/>
                <w:webHidden/>
              </w:rPr>
            </w:r>
            <w:r w:rsidR="003E609D">
              <w:rPr>
                <w:noProof/>
                <w:webHidden/>
              </w:rPr>
              <w:fldChar w:fldCharType="separate"/>
            </w:r>
            <w:r w:rsidR="006259E1">
              <w:rPr>
                <w:noProof/>
                <w:webHidden/>
              </w:rPr>
              <w:t>60</w:t>
            </w:r>
            <w:r w:rsidR="003E609D">
              <w:rPr>
                <w:noProof/>
                <w:webHidden/>
              </w:rPr>
              <w:fldChar w:fldCharType="end"/>
            </w:r>
          </w:hyperlink>
        </w:p>
        <w:p w14:paraId="4C3B9805" w14:textId="1D6D11C9" w:rsidR="003E609D"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831028" w:history="1">
            <w:r w:rsidR="003E609D" w:rsidRPr="006C3FC6">
              <w:rPr>
                <w:rStyle w:val="-"/>
                <w:noProof/>
                <w:lang w:val="el-GR"/>
                <w14:scene3d>
                  <w14:camera w14:prst="orthographicFront"/>
                  <w14:lightRig w14:rig="threePt" w14:dir="t">
                    <w14:rot w14:lat="0" w14:lon="0" w14:rev="0"/>
                  </w14:lightRig>
                </w14:scene3d>
              </w:rPr>
              <w:t>5.</w:t>
            </w:r>
            <w:r w:rsidR="003E609D">
              <w:rPr>
                <w:rFonts w:asciiTheme="minorHAnsi" w:eastAsiaTheme="minorEastAsia" w:hAnsiTheme="minorHAnsi" w:cstheme="minorBidi"/>
                <w:b w:val="0"/>
                <w:bCs w:val="0"/>
                <w:caps w:val="0"/>
                <w:noProof/>
                <w:sz w:val="22"/>
                <w:szCs w:val="22"/>
                <w:lang w:val="en-US" w:eastAsia="en-US"/>
              </w:rPr>
              <w:tab/>
            </w:r>
            <w:r w:rsidR="003E609D" w:rsidRPr="006C3FC6">
              <w:rPr>
                <w:rStyle w:val="-"/>
                <w:noProof/>
                <w:lang w:val="el-GR"/>
              </w:rPr>
              <w:t>ΕΙΔΙΚΟΙ ΟΡΟΙ ΕΚΤΕΛΕΣΗΣ ΤΗΣ ΣΥΜΒΑΣΗΣ</w:t>
            </w:r>
            <w:r w:rsidR="003E609D">
              <w:rPr>
                <w:noProof/>
                <w:webHidden/>
              </w:rPr>
              <w:tab/>
            </w:r>
            <w:r w:rsidR="003E609D">
              <w:rPr>
                <w:noProof/>
                <w:webHidden/>
              </w:rPr>
              <w:fldChar w:fldCharType="begin"/>
            </w:r>
            <w:r w:rsidR="003E609D">
              <w:rPr>
                <w:noProof/>
                <w:webHidden/>
              </w:rPr>
              <w:instrText xml:space="preserve"> PAGEREF _Toc123831028 \h </w:instrText>
            </w:r>
            <w:r w:rsidR="003E609D">
              <w:rPr>
                <w:noProof/>
                <w:webHidden/>
              </w:rPr>
            </w:r>
            <w:r w:rsidR="003E609D">
              <w:rPr>
                <w:noProof/>
                <w:webHidden/>
              </w:rPr>
              <w:fldChar w:fldCharType="separate"/>
            </w:r>
            <w:r w:rsidR="006259E1">
              <w:rPr>
                <w:noProof/>
                <w:webHidden/>
              </w:rPr>
              <w:t>62</w:t>
            </w:r>
            <w:r w:rsidR="003E609D">
              <w:rPr>
                <w:noProof/>
                <w:webHidden/>
              </w:rPr>
              <w:fldChar w:fldCharType="end"/>
            </w:r>
          </w:hyperlink>
        </w:p>
        <w:p w14:paraId="2543D7E0" w14:textId="25654D29"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29" w:history="1">
            <w:r w:rsidR="003E609D" w:rsidRPr="006C3FC6">
              <w:rPr>
                <w:rStyle w:val="-"/>
                <w:noProof/>
                <w:lang w:val="el-GR"/>
              </w:rPr>
              <w:t>5.1</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Τρόπος πληρωμής</w:t>
            </w:r>
            <w:r w:rsidR="003E609D">
              <w:rPr>
                <w:noProof/>
                <w:webHidden/>
              </w:rPr>
              <w:tab/>
            </w:r>
            <w:r w:rsidR="003E609D">
              <w:rPr>
                <w:noProof/>
                <w:webHidden/>
              </w:rPr>
              <w:fldChar w:fldCharType="begin"/>
            </w:r>
            <w:r w:rsidR="003E609D">
              <w:rPr>
                <w:noProof/>
                <w:webHidden/>
              </w:rPr>
              <w:instrText xml:space="preserve"> PAGEREF _Toc123831029 \h </w:instrText>
            </w:r>
            <w:r w:rsidR="003E609D">
              <w:rPr>
                <w:noProof/>
                <w:webHidden/>
              </w:rPr>
            </w:r>
            <w:r w:rsidR="003E609D">
              <w:rPr>
                <w:noProof/>
                <w:webHidden/>
              </w:rPr>
              <w:fldChar w:fldCharType="separate"/>
            </w:r>
            <w:r w:rsidR="006259E1">
              <w:rPr>
                <w:noProof/>
                <w:webHidden/>
              </w:rPr>
              <w:t>62</w:t>
            </w:r>
            <w:r w:rsidR="003E609D">
              <w:rPr>
                <w:noProof/>
                <w:webHidden/>
              </w:rPr>
              <w:fldChar w:fldCharType="end"/>
            </w:r>
          </w:hyperlink>
        </w:p>
        <w:p w14:paraId="36BD80F8" w14:textId="5C1A397C"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30" w:history="1">
            <w:r w:rsidR="003E609D" w:rsidRPr="006C3FC6">
              <w:rPr>
                <w:rStyle w:val="-"/>
                <w:noProof/>
                <w:lang w:val="el-GR"/>
              </w:rPr>
              <w:t>5.2</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Κήρυξη οικονομικού φορέα έκπτωτου - Κυρώσεις</w:t>
            </w:r>
            <w:r w:rsidR="003E609D">
              <w:rPr>
                <w:noProof/>
                <w:webHidden/>
              </w:rPr>
              <w:tab/>
            </w:r>
            <w:r w:rsidR="003E609D">
              <w:rPr>
                <w:noProof/>
                <w:webHidden/>
              </w:rPr>
              <w:fldChar w:fldCharType="begin"/>
            </w:r>
            <w:r w:rsidR="003E609D">
              <w:rPr>
                <w:noProof/>
                <w:webHidden/>
              </w:rPr>
              <w:instrText xml:space="preserve"> PAGEREF _Toc123831030 \h </w:instrText>
            </w:r>
            <w:r w:rsidR="003E609D">
              <w:rPr>
                <w:noProof/>
                <w:webHidden/>
              </w:rPr>
            </w:r>
            <w:r w:rsidR="003E609D">
              <w:rPr>
                <w:noProof/>
                <w:webHidden/>
              </w:rPr>
              <w:fldChar w:fldCharType="separate"/>
            </w:r>
            <w:r w:rsidR="006259E1">
              <w:rPr>
                <w:noProof/>
                <w:webHidden/>
              </w:rPr>
              <w:t>63</w:t>
            </w:r>
            <w:r w:rsidR="003E609D">
              <w:rPr>
                <w:noProof/>
                <w:webHidden/>
              </w:rPr>
              <w:fldChar w:fldCharType="end"/>
            </w:r>
          </w:hyperlink>
        </w:p>
        <w:p w14:paraId="1F0986B5" w14:textId="5600B176"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31" w:history="1">
            <w:r w:rsidR="003E609D" w:rsidRPr="006C3FC6">
              <w:rPr>
                <w:rStyle w:val="-"/>
                <w:noProof/>
                <w:lang w:val="el-GR"/>
              </w:rPr>
              <w:t>5.3</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Διοικητικές προσφυγές κατά τη διαδικασία εκτέλεσης</w:t>
            </w:r>
            <w:r w:rsidR="003E609D">
              <w:rPr>
                <w:noProof/>
                <w:webHidden/>
              </w:rPr>
              <w:tab/>
            </w:r>
            <w:r w:rsidR="003E609D">
              <w:rPr>
                <w:noProof/>
                <w:webHidden/>
              </w:rPr>
              <w:fldChar w:fldCharType="begin"/>
            </w:r>
            <w:r w:rsidR="003E609D">
              <w:rPr>
                <w:noProof/>
                <w:webHidden/>
              </w:rPr>
              <w:instrText xml:space="preserve"> PAGEREF _Toc123831031 \h </w:instrText>
            </w:r>
            <w:r w:rsidR="003E609D">
              <w:rPr>
                <w:noProof/>
                <w:webHidden/>
              </w:rPr>
            </w:r>
            <w:r w:rsidR="003E609D">
              <w:rPr>
                <w:noProof/>
                <w:webHidden/>
              </w:rPr>
              <w:fldChar w:fldCharType="separate"/>
            </w:r>
            <w:r w:rsidR="006259E1">
              <w:rPr>
                <w:noProof/>
                <w:webHidden/>
              </w:rPr>
              <w:t>64</w:t>
            </w:r>
            <w:r w:rsidR="003E609D">
              <w:rPr>
                <w:noProof/>
                <w:webHidden/>
              </w:rPr>
              <w:fldChar w:fldCharType="end"/>
            </w:r>
          </w:hyperlink>
        </w:p>
        <w:p w14:paraId="4B8194B6" w14:textId="15A7526E"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32" w:history="1">
            <w:r w:rsidR="003E609D" w:rsidRPr="006C3FC6">
              <w:rPr>
                <w:rStyle w:val="-"/>
                <w:noProof/>
                <w:lang w:val="el-GR"/>
              </w:rPr>
              <w:t>5.4</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Δικαστική επίλυση διαφορών</w:t>
            </w:r>
            <w:r w:rsidR="003E609D">
              <w:rPr>
                <w:noProof/>
                <w:webHidden/>
              </w:rPr>
              <w:tab/>
            </w:r>
            <w:r w:rsidR="003E609D">
              <w:rPr>
                <w:noProof/>
                <w:webHidden/>
              </w:rPr>
              <w:fldChar w:fldCharType="begin"/>
            </w:r>
            <w:r w:rsidR="003E609D">
              <w:rPr>
                <w:noProof/>
                <w:webHidden/>
              </w:rPr>
              <w:instrText xml:space="preserve"> PAGEREF _Toc123831032 \h </w:instrText>
            </w:r>
            <w:r w:rsidR="003E609D">
              <w:rPr>
                <w:noProof/>
                <w:webHidden/>
              </w:rPr>
            </w:r>
            <w:r w:rsidR="003E609D">
              <w:rPr>
                <w:noProof/>
                <w:webHidden/>
              </w:rPr>
              <w:fldChar w:fldCharType="separate"/>
            </w:r>
            <w:r w:rsidR="006259E1">
              <w:rPr>
                <w:noProof/>
                <w:webHidden/>
              </w:rPr>
              <w:t>65</w:t>
            </w:r>
            <w:r w:rsidR="003E609D">
              <w:rPr>
                <w:noProof/>
                <w:webHidden/>
              </w:rPr>
              <w:fldChar w:fldCharType="end"/>
            </w:r>
          </w:hyperlink>
        </w:p>
        <w:p w14:paraId="4532E47B" w14:textId="7F8F8FE0" w:rsidR="003E609D"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831033" w:history="1">
            <w:r w:rsidR="003E609D" w:rsidRPr="006C3FC6">
              <w:rPr>
                <w:rStyle w:val="-"/>
                <w:noProof/>
                <w14:scene3d>
                  <w14:camera w14:prst="orthographicFront"/>
                  <w14:lightRig w14:rig="threePt" w14:dir="t">
                    <w14:rot w14:lat="0" w14:lon="0" w14:rev="0"/>
                  </w14:lightRig>
                </w14:scene3d>
              </w:rPr>
              <w:t>6.</w:t>
            </w:r>
            <w:r w:rsidR="003E609D">
              <w:rPr>
                <w:rFonts w:asciiTheme="minorHAnsi" w:eastAsiaTheme="minorEastAsia" w:hAnsiTheme="minorHAnsi" w:cstheme="minorBidi"/>
                <w:b w:val="0"/>
                <w:bCs w:val="0"/>
                <w:caps w:val="0"/>
                <w:noProof/>
                <w:sz w:val="22"/>
                <w:szCs w:val="22"/>
                <w:lang w:val="en-US" w:eastAsia="en-US"/>
              </w:rPr>
              <w:tab/>
            </w:r>
            <w:r w:rsidR="003E609D" w:rsidRPr="006C3FC6">
              <w:rPr>
                <w:rStyle w:val="-"/>
                <w:noProof/>
              </w:rPr>
              <w:t>ΧΡΟΝΟΣ ΚΑΙ ΤΡΟΠΟΣ ΕΚΤΕΛΕΣΗΣ</w:t>
            </w:r>
            <w:r w:rsidR="003E609D">
              <w:rPr>
                <w:noProof/>
                <w:webHidden/>
              </w:rPr>
              <w:tab/>
            </w:r>
            <w:r w:rsidR="003E609D">
              <w:rPr>
                <w:noProof/>
                <w:webHidden/>
              </w:rPr>
              <w:fldChar w:fldCharType="begin"/>
            </w:r>
            <w:r w:rsidR="003E609D">
              <w:rPr>
                <w:noProof/>
                <w:webHidden/>
              </w:rPr>
              <w:instrText xml:space="preserve"> PAGEREF _Toc123831033 \h </w:instrText>
            </w:r>
            <w:r w:rsidR="003E609D">
              <w:rPr>
                <w:noProof/>
                <w:webHidden/>
              </w:rPr>
            </w:r>
            <w:r w:rsidR="003E609D">
              <w:rPr>
                <w:noProof/>
                <w:webHidden/>
              </w:rPr>
              <w:fldChar w:fldCharType="separate"/>
            </w:r>
            <w:r w:rsidR="006259E1">
              <w:rPr>
                <w:noProof/>
                <w:webHidden/>
              </w:rPr>
              <w:t>66</w:t>
            </w:r>
            <w:r w:rsidR="003E609D">
              <w:rPr>
                <w:noProof/>
                <w:webHidden/>
              </w:rPr>
              <w:fldChar w:fldCharType="end"/>
            </w:r>
          </w:hyperlink>
        </w:p>
        <w:p w14:paraId="4C741EC5" w14:textId="36855A0D"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34" w:history="1">
            <w:r w:rsidR="003E609D" w:rsidRPr="006C3FC6">
              <w:rPr>
                <w:rStyle w:val="-"/>
                <w:noProof/>
                <w:lang w:val="el-GR"/>
              </w:rPr>
              <w:t>6.1</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Παρακολούθηση της σύμβασης</w:t>
            </w:r>
            <w:r w:rsidR="003E609D">
              <w:rPr>
                <w:noProof/>
                <w:webHidden/>
              </w:rPr>
              <w:tab/>
            </w:r>
            <w:r w:rsidR="003E609D">
              <w:rPr>
                <w:noProof/>
                <w:webHidden/>
              </w:rPr>
              <w:fldChar w:fldCharType="begin"/>
            </w:r>
            <w:r w:rsidR="003E609D">
              <w:rPr>
                <w:noProof/>
                <w:webHidden/>
              </w:rPr>
              <w:instrText xml:space="preserve"> PAGEREF _Toc123831034 \h </w:instrText>
            </w:r>
            <w:r w:rsidR="003E609D">
              <w:rPr>
                <w:noProof/>
                <w:webHidden/>
              </w:rPr>
            </w:r>
            <w:r w:rsidR="003E609D">
              <w:rPr>
                <w:noProof/>
                <w:webHidden/>
              </w:rPr>
              <w:fldChar w:fldCharType="separate"/>
            </w:r>
            <w:r w:rsidR="006259E1">
              <w:rPr>
                <w:noProof/>
                <w:webHidden/>
              </w:rPr>
              <w:t>66</w:t>
            </w:r>
            <w:r w:rsidR="003E609D">
              <w:rPr>
                <w:noProof/>
                <w:webHidden/>
              </w:rPr>
              <w:fldChar w:fldCharType="end"/>
            </w:r>
          </w:hyperlink>
        </w:p>
        <w:p w14:paraId="1DCD4E79" w14:textId="0AFB7FF6"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35" w:history="1">
            <w:r w:rsidR="003E609D" w:rsidRPr="006C3FC6">
              <w:rPr>
                <w:rStyle w:val="-"/>
                <w:noProof/>
                <w:lang w:val="el-GR"/>
              </w:rPr>
              <w:t>6.2</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Διάρκεια σύμβασης</w:t>
            </w:r>
            <w:r w:rsidR="003E609D">
              <w:rPr>
                <w:noProof/>
                <w:webHidden/>
              </w:rPr>
              <w:tab/>
            </w:r>
            <w:r w:rsidR="003E609D">
              <w:rPr>
                <w:noProof/>
                <w:webHidden/>
              </w:rPr>
              <w:fldChar w:fldCharType="begin"/>
            </w:r>
            <w:r w:rsidR="003E609D">
              <w:rPr>
                <w:noProof/>
                <w:webHidden/>
              </w:rPr>
              <w:instrText xml:space="preserve"> PAGEREF _Toc123831035 \h </w:instrText>
            </w:r>
            <w:r w:rsidR="003E609D">
              <w:rPr>
                <w:noProof/>
                <w:webHidden/>
              </w:rPr>
            </w:r>
            <w:r w:rsidR="003E609D">
              <w:rPr>
                <w:noProof/>
                <w:webHidden/>
              </w:rPr>
              <w:fldChar w:fldCharType="separate"/>
            </w:r>
            <w:r w:rsidR="006259E1">
              <w:rPr>
                <w:noProof/>
                <w:webHidden/>
              </w:rPr>
              <w:t>66</w:t>
            </w:r>
            <w:r w:rsidR="003E609D">
              <w:rPr>
                <w:noProof/>
                <w:webHidden/>
              </w:rPr>
              <w:fldChar w:fldCharType="end"/>
            </w:r>
          </w:hyperlink>
        </w:p>
        <w:p w14:paraId="684848CD" w14:textId="64C55745"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36" w:history="1">
            <w:r w:rsidR="003E609D" w:rsidRPr="006C3FC6">
              <w:rPr>
                <w:rStyle w:val="-"/>
                <w:noProof/>
                <w:lang w:val="el-GR"/>
              </w:rPr>
              <w:t>6.3</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Παραλαβή του αντικειμένου της σύμβασης</w:t>
            </w:r>
            <w:r w:rsidR="003E609D">
              <w:rPr>
                <w:noProof/>
                <w:webHidden/>
              </w:rPr>
              <w:tab/>
            </w:r>
            <w:r w:rsidR="003E609D">
              <w:rPr>
                <w:noProof/>
                <w:webHidden/>
              </w:rPr>
              <w:fldChar w:fldCharType="begin"/>
            </w:r>
            <w:r w:rsidR="003E609D">
              <w:rPr>
                <w:noProof/>
                <w:webHidden/>
              </w:rPr>
              <w:instrText xml:space="preserve"> PAGEREF _Toc123831036 \h </w:instrText>
            </w:r>
            <w:r w:rsidR="003E609D">
              <w:rPr>
                <w:noProof/>
                <w:webHidden/>
              </w:rPr>
            </w:r>
            <w:r w:rsidR="003E609D">
              <w:rPr>
                <w:noProof/>
                <w:webHidden/>
              </w:rPr>
              <w:fldChar w:fldCharType="separate"/>
            </w:r>
            <w:r w:rsidR="006259E1">
              <w:rPr>
                <w:noProof/>
                <w:webHidden/>
              </w:rPr>
              <w:t>66</w:t>
            </w:r>
            <w:r w:rsidR="003E609D">
              <w:rPr>
                <w:noProof/>
                <w:webHidden/>
              </w:rPr>
              <w:fldChar w:fldCharType="end"/>
            </w:r>
          </w:hyperlink>
        </w:p>
        <w:p w14:paraId="381DE04D" w14:textId="1D780E7D"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37" w:history="1">
            <w:r w:rsidR="003E609D" w:rsidRPr="006C3FC6">
              <w:rPr>
                <w:rStyle w:val="-"/>
                <w:noProof/>
                <w:lang w:val="el-GR"/>
              </w:rPr>
              <w:t>6.4</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Απόρριψη παραδοτέων – Αντικατάσταση</w:t>
            </w:r>
            <w:r w:rsidR="003E609D">
              <w:rPr>
                <w:noProof/>
                <w:webHidden/>
              </w:rPr>
              <w:tab/>
            </w:r>
            <w:r w:rsidR="003E609D">
              <w:rPr>
                <w:noProof/>
                <w:webHidden/>
              </w:rPr>
              <w:fldChar w:fldCharType="begin"/>
            </w:r>
            <w:r w:rsidR="003E609D">
              <w:rPr>
                <w:noProof/>
                <w:webHidden/>
              </w:rPr>
              <w:instrText xml:space="preserve"> PAGEREF _Toc123831037 \h </w:instrText>
            </w:r>
            <w:r w:rsidR="003E609D">
              <w:rPr>
                <w:noProof/>
                <w:webHidden/>
              </w:rPr>
            </w:r>
            <w:r w:rsidR="003E609D">
              <w:rPr>
                <w:noProof/>
                <w:webHidden/>
              </w:rPr>
              <w:fldChar w:fldCharType="separate"/>
            </w:r>
            <w:r w:rsidR="006259E1">
              <w:rPr>
                <w:noProof/>
                <w:webHidden/>
              </w:rPr>
              <w:t>68</w:t>
            </w:r>
            <w:r w:rsidR="003E609D">
              <w:rPr>
                <w:noProof/>
                <w:webHidden/>
              </w:rPr>
              <w:fldChar w:fldCharType="end"/>
            </w:r>
          </w:hyperlink>
        </w:p>
        <w:p w14:paraId="6D32BF2A" w14:textId="5B133845" w:rsidR="003E609D"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831038" w:history="1">
            <w:r w:rsidR="003E609D" w:rsidRPr="006C3FC6">
              <w:rPr>
                <w:rStyle w:val="-"/>
                <w:noProof/>
                <w:lang w:val="el-GR"/>
              </w:rPr>
              <w:t>6.5</w:t>
            </w:r>
            <w:r w:rsidR="003E609D">
              <w:rPr>
                <w:rFonts w:asciiTheme="minorHAnsi" w:eastAsiaTheme="minorEastAsia" w:hAnsiTheme="minorHAnsi" w:cstheme="minorBidi"/>
                <w:smallCaps w:val="0"/>
                <w:noProof/>
                <w:sz w:val="22"/>
                <w:szCs w:val="22"/>
                <w:lang w:val="en-US" w:eastAsia="en-US"/>
              </w:rPr>
              <w:tab/>
            </w:r>
            <w:r w:rsidR="003E609D" w:rsidRPr="006C3FC6">
              <w:rPr>
                <w:rStyle w:val="-"/>
                <w:noProof/>
                <w:lang w:val="el-GR"/>
              </w:rPr>
              <w:t>Αναπροσαρμογή τιμής</w:t>
            </w:r>
            <w:r w:rsidR="003E609D">
              <w:rPr>
                <w:noProof/>
                <w:webHidden/>
              </w:rPr>
              <w:tab/>
            </w:r>
            <w:r w:rsidR="003E609D">
              <w:rPr>
                <w:noProof/>
                <w:webHidden/>
              </w:rPr>
              <w:fldChar w:fldCharType="begin"/>
            </w:r>
            <w:r w:rsidR="003E609D">
              <w:rPr>
                <w:noProof/>
                <w:webHidden/>
              </w:rPr>
              <w:instrText xml:space="preserve"> PAGEREF _Toc123831038 \h </w:instrText>
            </w:r>
            <w:r w:rsidR="003E609D">
              <w:rPr>
                <w:noProof/>
                <w:webHidden/>
              </w:rPr>
            </w:r>
            <w:r w:rsidR="003E609D">
              <w:rPr>
                <w:noProof/>
                <w:webHidden/>
              </w:rPr>
              <w:fldChar w:fldCharType="separate"/>
            </w:r>
            <w:r w:rsidR="006259E1">
              <w:rPr>
                <w:noProof/>
                <w:webHidden/>
              </w:rPr>
              <w:t>69</w:t>
            </w:r>
            <w:r w:rsidR="003E609D">
              <w:rPr>
                <w:noProof/>
                <w:webHidden/>
              </w:rPr>
              <w:fldChar w:fldCharType="end"/>
            </w:r>
          </w:hyperlink>
        </w:p>
        <w:p w14:paraId="4EDC9C41" w14:textId="62CE288A" w:rsidR="003E609D" w:rsidRDefault="00000000">
          <w:pPr>
            <w:pStyle w:val="1c"/>
            <w:tabs>
              <w:tab w:val="right" w:leader="dot" w:pos="9628"/>
            </w:tabs>
            <w:rPr>
              <w:rFonts w:asciiTheme="minorHAnsi" w:eastAsiaTheme="minorEastAsia" w:hAnsiTheme="minorHAnsi" w:cstheme="minorBidi"/>
              <w:b w:val="0"/>
              <w:bCs w:val="0"/>
              <w:caps w:val="0"/>
              <w:noProof/>
              <w:sz w:val="22"/>
              <w:szCs w:val="22"/>
              <w:lang w:val="en-US" w:eastAsia="en-US"/>
            </w:rPr>
          </w:pPr>
          <w:hyperlink w:anchor="_Toc123831039" w:history="1">
            <w:r w:rsidR="003E609D" w:rsidRPr="006C3FC6">
              <w:rPr>
                <w:rStyle w:val="-"/>
                <w:noProof/>
                <w:lang w:val="el-GR"/>
              </w:rPr>
              <w:t>ΠΑΡΑΡΤΗΜΑΤΑ</w:t>
            </w:r>
            <w:r w:rsidR="003E609D">
              <w:rPr>
                <w:noProof/>
                <w:webHidden/>
              </w:rPr>
              <w:tab/>
            </w:r>
            <w:r w:rsidR="003E609D">
              <w:rPr>
                <w:noProof/>
                <w:webHidden/>
              </w:rPr>
              <w:fldChar w:fldCharType="begin"/>
            </w:r>
            <w:r w:rsidR="003E609D">
              <w:rPr>
                <w:noProof/>
                <w:webHidden/>
              </w:rPr>
              <w:instrText xml:space="preserve"> PAGEREF _Toc123831039 \h </w:instrText>
            </w:r>
            <w:r w:rsidR="003E609D">
              <w:rPr>
                <w:noProof/>
                <w:webHidden/>
              </w:rPr>
            </w:r>
            <w:r w:rsidR="003E609D">
              <w:rPr>
                <w:noProof/>
                <w:webHidden/>
              </w:rPr>
              <w:fldChar w:fldCharType="separate"/>
            </w:r>
            <w:r w:rsidR="006259E1">
              <w:rPr>
                <w:noProof/>
                <w:webHidden/>
              </w:rPr>
              <w:t>70</w:t>
            </w:r>
            <w:r w:rsidR="003E609D">
              <w:rPr>
                <w:noProof/>
                <w:webHidden/>
              </w:rPr>
              <w:fldChar w:fldCharType="end"/>
            </w:r>
          </w:hyperlink>
        </w:p>
        <w:p w14:paraId="006335F8" w14:textId="13648BE1"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40" w:history="1">
            <w:r w:rsidR="003E609D" w:rsidRPr="006C3FC6">
              <w:rPr>
                <w:rStyle w:val="-"/>
                <w:noProof/>
                <w:lang w:val="el-GR"/>
              </w:rPr>
              <w:t>ΠΑΡΑΡΤΗΜΑ Ι – Αναλυτική Περιγραφή Φυσικού και Οικονομικού Αντικειμένου της Σύμβασης</w:t>
            </w:r>
            <w:r w:rsidR="003E609D">
              <w:rPr>
                <w:noProof/>
                <w:webHidden/>
              </w:rPr>
              <w:tab/>
            </w:r>
            <w:r w:rsidR="003E609D">
              <w:rPr>
                <w:noProof/>
                <w:webHidden/>
              </w:rPr>
              <w:fldChar w:fldCharType="begin"/>
            </w:r>
            <w:r w:rsidR="003E609D">
              <w:rPr>
                <w:noProof/>
                <w:webHidden/>
              </w:rPr>
              <w:instrText xml:space="preserve"> PAGEREF _Toc123831040 \h </w:instrText>
            </w:r>
            <w:r w:rsidR="003E609D">
              <w:rPr>
                <w:noProof/>
                <w:webHidden/>
              </w:rPr>
            </w:r>
            <w:r w:rsidR="003E609D">
              <w:rPr>
                <w:noProof/>
                <w:webHidden/>
              </w:rPr>
              <w:fldChar w:fldCharType="separate"/>
            </w:r>
            <w:r w:rsidR="006259E1">
              <w:rPr>
                <w:noProof/>
                <w:webHidden/>
              </w:rPr>
              <w:t>70</w:t>
            </w:r>
            <w:r w:rsidR="003E609D">
              <w:rPr>
                <w:noProof/>
                <w:webHidden/>
              </w:rPr>
              <w:fldChar w:fldCharType="end"/>
            </w:r>
          </w:hyperlink>
        </w:p>
        <w:p w14:paraId="791A2217" w14:textId="06C90426" w:rsidR="003E609D"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831041" w:history="1">
            <w:r w:rsidR="003E609D" w:rsidRPr="006C3FC6">
              <w:rPr>
                <w:rStyle w:val="-"/>
                <w:noProof/>
                <w:lang w:val="el-GR"/>
              </w:rPr>
              <w:t>1.</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Περιβάλλον της Σύμβασης</w:t>
            </w:r>
            <w:r w:rsidR="003E609D">
              <w:rPr>
                <w:noProof/>
                <w:webHidden/>
              </w:rPr>
              <w:tab/>
            </w:r>
            <w:r w:rsidR="003E609D">
              <w:rPr>
                <w:noProof/>
                <w:webHidden/>
              </w:rPr>
              <w:fldChar w:fldCharType="begin"/>
            </w:r>
            <w:r w:rsidR="003E609D">
              <w:rPr>
                <w:noProof/>
                <w:webHidden/>
              </w:rPr>
              <w:instrText xml:space="preserve"> PAGEREF _Toc123831041 \h </w:instrText>
            </w:r>
            <w:r w:rsidR="003E609D">
              <w:rPr>
                <w:noProof/>
                <w:webHidden/>
              </w:rPr>
            </w:r>
            <w:r w:rsidR="003E609D">
              <w:rPr>
                <w:noProof/>
                <w:webHidden/>
              </w:rPr>
              <w:fldChar w:fldCharType="separate"/>
            </w:r>
            <w:r w:rsidR="006259E1">
              <w:rPr>
                <w:noProof/>
                <w:webHidden/>
              </w:rPr>
              <w:t>70</w:t>
            </w:r>
            <w:r w:rsidR="003E609D">
              <w:rPr>
                <w:noProof/>
                <w:webHidden/>
              </w:rPr>
              <w:fldChar w:fldCharType="end"/>
            </w:r>
          </w:hyperlink>
        </w:p>
        <w:p w14:paraId="7A9AB2A1" w14:textId="658EF9AD" w:rsidR="003E609D"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831042" w:history="1">
            <w:r w:rsidR="003E609D" w:rsidRPr="006C3FC6">
              <w:rPr>
                <w:rStyle w:val="-"/>
                <w:rFonts w:eastAsia="SimSun"/>
                <w:noProof/>
                <w:lang w:val="el-GR"/>
              </w:rPr>
              <w:t>1.1.</w:t>
            </w:r>
            <w:r w:rsidR="003E609D">
              <w:rPr>
                <w:rFonts w:asciiTheme="minorHAnsi" w:eastAsiaTheme="minorEastAsia" w:hAnsiTheme="minorHAnsi" w:cstheme="minorBidi"/>
                <w:noProof/>
                <w:sz w:val="22"/>
                <w:szCs w:val="22"/>
                <w:lang w:val="en-US" w:eastAsia="en-US"/>
              </w:rPr>
              <w:tab/>
            </w:r>
            <w:r w:rsidR="003E609D" w:rsidRPr="006C3FC6">
              <w:rPr>
                <w:rStyle w:val="-"/>
                <w:rFonts w:eastAsia="SimSun"/>
                <w:noProof/>
                <w:lang w:val="el-GR"/>
              </w:rPr>
              <w:t>Εμπλεκόμενοι στην υλοποίηση της Σύμβασης</w:t>
            </w:r>
            <w:r w:rsidR="003E609D">
              <w:rPr>
                <w:noProof/>
                <w:webHidden/>
              </w:rPr>
              <w:tab/>
            </w:r>
            <w:r w:rsidR="003E609D">
              <w:rPr>
                <w:noProof/>
                <w:webHidden/>
              </w:rPr>
              <w:fldChar w:fldCharType="begin"/>
            </w:r>
            <w:r w:rsidR="003E609D">
              <w:rPr>
                <w:noProof/>
                <w:webHidden/>
              </w:rPr>
              <w:instrText xml:space="preserve"> PAGEREF _Toc123831042 \h </w:instrText>
            </w:r>
            <w:r w:rsidR="003E609D">
              <w:rPr>
                <w:noProof/>
                <w:webHidden/>
              </w:rPr>
            </w:r>
            <w:r w:rsidR="003E609D">
              <w:rPr>
                <w:noProof/>
                <w:webHidden/>
              </w:rPr>
              <w:fldChar w:fldCharType="separate"/>
            </w:r>
            <w:r w:rsidR="006259E1">
              <w:rPr>
                <w:noProof/>
                <w:webHidden/>
              </w:rPr>
              <w:t>70</w:t>
            </w:r>
            <w:r w:rsidR="003E609D">
              <w:rPr>
                <w:noProof/>
                <w:webHidden/>
              </w:rPr>
              <w:fldChar w:fldCharType="end"/>
            </w:r>
          </w:hyperlink>
        </w:p>
        <w:p w14:paraId="1BC3D6D5" w14:textId="5015CE4D" w:rsidR="003E609D" w:rsidRDefault="00000000">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3831043" w:history="1">
            <w:r w:rsidR="003E609D" w:rsidRPr="006C3FC6">
              <w:rPr>
                <w:rStyle w:val="-"/>
                <w:rFonts w:eastAsia="SimSun"/>
                <w:noProof/>
              </w:rPr>
              <w:t>1.1.1.</w:t>
            </w:r>
            <w:r w:rsidR="003E609D">
              <w:rPr>
                <w:rFonts w:asciiTheme="minorHAnsi" w:eastAsiaTheme="minorEastAsia" w:hAnsiTheme="minorHAnsi" w:cstheme="minorBidi"/>
                <w:noProof/>
                <w:sz w:val="22"/>
                <w:szCs w:val="22"/>
                <w:lang w:val="en-US" w:eastAsia="en-US"/>
              </w:rPr>
              <w:tab/>
            </w:r>
            <w:r w:rsidR="003E609D" w:rsidRPr="006C3FC6">
              <w:rPr>
                <w:rStyle w:val="-"/>
                <w:rFonts w:eastAsia="SimSun"/>
                <w:bCs/>
                <w:noProof/>
              </w:rPr>
              <w:t>Φορέας Υλοποίησης – Αναθέτουσα Αρχή</w:t>
            </w:r>
            <w:r w:rsidR="003E609D">
              <w:rPr>
                <w:noProof/>
                <w:webHidden/>
              </w:rPr>
              <w:tab/>
            </w:r>
            <w:r w:rsidR="003E609D">
              <w:rPr>
                <w:noProof/>
                <w:webHidden/>
              </w:rPr>
              <w:fldChar w:fldCharType="begin"/>
            </w:r>
            <w:r w:rsidR="003E609D">
              <w:rPr>
                <w:noProof/>
                <w:webHidden/>
              </w:rPr>
              <w:instrText xml:space="preserve"> PAGEREF _Toc123831043 \h </w:instrText>
            </w:r>
            <w:r w:rsidR="003E609D">
              <w:rPr>
                <w:noProof/>
                <w:webHidden/>
              </w:rPr>
            </w:r>
            <w:r w:rsidR="003E609D">
              <w:rPr>
                <w:noProof/>
                <w:webHidden/>
              </w:rPr>
              <w:fldChar w:fldCharType="separate"/>
            </w:r>
            <w:r w:rsidR="006259E1">
              <w:rPr>
                <w:noProof/>
                <w:webHidden/>
              </w:rPr>
              <w:t>70</w:t>
            </w:r>
            <w:r w:rsidR="003E609D">
              <w:rPr>
                <w:noProof/>
                <w:webHidden/>
              </w:rPr>
              <w:fldChar w:fldCharType="end"/>
            </w:r>
          </w:hyperlink>
        </w:p>
        <w:p w14:paraId="43156519" w14:textId="3F16C4EA" w:rsidR="003E609D" w:rsidRDefault="00000000">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3831044" w:history="1">
            <w:r w:rsidR="003E609D" w:rsidRPr="006C3FC6">
              <w:rPr>
                <w:rStyle w:val="-"/>
                <w:rFonts w:eastAsia="SimSun"/>
                <w:noProof/>
                <w:lang w:val="el-GR"/>
              </w:rPr>
              <w:t>1.1.2.</w:t>
            </w:r>
            <w:r w:rsidR="003E609D">
              <w:rPr>
                <w:rFonts w:asciiTheme="minorHAnsi" w:eastAsiaTheme="minorEastAsia" w:hAnsiTheme="minorHAnsi" w:cstheme="minorBidi"/>
                <w:noProof/>
                <w:sz w:val="22"/>
                <w:szCs w:val="22"/>
                <w:lang w:val="en-US" w:eastAsia="en-US"/>
              </w:rPr>
              <w:tab/>
            </w:r>
            <w:r w:rsidR="003E609D" w:rsidRPr="006C3FC6">
              <w:rPr>
                <w:rStyle w:val="-"/>
                <w:rFonts w:eastAsia="SimSun"/>
                <w:bCs/>
                <w:noProof/>
                <w:lang w:val="el-GR"/>
              </w:rPr>
              <w:t>Φορέας Χρηματοδότησης - Κύριος του Έργου – Φορέας Λειτουργίας</w:t>
            </w:r>
            <w:r w:rsidR="003E609D">
              <w:rPr>
                <w:noProof/>
                <w:webHidden/>
              </w:rPr>
              <w:tab/>
            </w:r>
            <w:r w:rsidR="003E609D">
              <w:rPr>
                <w:noProof/>
                <w:webHidden/>
              </w:rPr>
              <w:fldChar w:fldCharType="begin"/>
            </w:r>
            <w:r w:rsidR="003E609D">
              <w:rPr>
                <w:noProof/>
                <w:webHidden/>
              </w:rPr>
              <w:instrText xml:space="preserve"> PAGEREF _Toc123831044 \h </w:instrText>
            </w:r>
            <w:r w:rsidR="003E609D">
              <w:rPr>
                <w:noProof/>
                <w:webHidden/>
              </w:rPr>
            </w:r>
            <w:r w:rsidR="003E609D">
              <w:rPr>
                <w:noProof/>
                <w:webHidden/>
              </w:rPr>
              <w:fldChar w:fldCharType="separate"/>
            </w:r>
            <w:r w:rsidR="006259E1">
              <w:rPr>
                <w:noProof/>
                <w:webHidden/>
              </w:rPr>
              <w:t>71</w:t>
            </w:r>
            <w:r w:rsidR="003E609D">
              <w:rPr>
                <w:noProof/>
                <w:webHidden/>
              </w:rPr>
              <w:fldChar w:fldCharType="end"/>
            </w:r>
          </w:hyperlink>
        </w:p>
        <w:p w14:paraId="26D44102" w14:textId="2B78016B" w:rsidR="003E609D" w:rsidRDefault="00000000">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3831045" w:history="1">
            <w:r w:rsidR="003E609D" w:rsidRPr="006C3FC6">
              <w:rPr>
                <w:rStyle w:val="-"/>
                <w:rFonts w:eastAsia="SimSun"/>
                <w:noProof/>
                <w:lang w:val="el-GR"/>
              </w:rPr>
              <w:t>1.1.3.</w:t>
            </w:r>
            <w:r w:rsidR="003E609D">
              <w:rPr>
                <w:rFonts w:asciiTheme="minorHAnsi" w:eastAsiaTheme="minorEastAsia" w:hAnsiTheme="minorHAnsi" w:cstheme="minorBidi"/>
                <w:noProof/>
                <w:sz w:val="22"/>
                <w:szCs w:val="22"/>
                <w:lang w:val="en-US" w:eastAsia="en-US"/>
              </w:rPr>
              <w:tab/>
            </w:r>
            <w:r w:rsidR="003E609D" w:rsidRPr="006C3FC6">
              <w:rPr>
                <w:rStyle w:val="-"/>
                <w:rFonts w:eastAsia="SimSun"/>
                <w:bCs/>
                <w:noProof/>
                <w:lang w:val="el-GR"/>
              </w:rPr>
              <w:t>Όργανα &amp; Επιτροπές Παρακολούθησης, Διακυβέρνησης και Ελέγχου του Έργου</w:t>
            </w:r>
            <w:r w:rsidR="003E609D">
              <w:rPr>
                <w:noProof/>
                <w:webHidden/>
              </w:rPr>
              <w:tab/>
            </w:r>
            <w:r w:rsidR="003E609D">
              <w:rPr>
                <w:noProof/>
                <w:webHidden/>
              </w:rPr>
              <w:fldChar w:fldCharType="begin"/>
            </w:r>
            <w:r w:rsidR="003E609D">
              <w:rPr>
                <w:noProof/>
                <w:webHidden/>
              </w:rPr>
              <w:instrText xml:space="preserve"> PAGEREF _Toc123831045 \h </w:instrText>
            </w:r>
            <w:r w:rsidR="003E609D">
              <w:rPr>
                <w:noProof/>
                <w:webHidden/>
              </w:rPr>
            </w:r>
            <w:r w:rsidR="003E609D">
              <w:rPr>
                <w:noProof/>
                <w:webHidden/>
              </w:rPr>
              <w:fldChar w:fldCharType="separate"/>
            </w:r>
            <w:r w:rsidR="006259E1">
              <w:rPr>
                <w:noProof/>
                <w:webHidden/>
              </w:rPr>
              <w:t>72</w:t>
            </w:r>
            <w:r w:rsidR="003E609D">
              <w:rPr>
                <w:noProof/>
                <w:webHidden/>
              </w:rPr>
              <w:fldChar w:fldCharType="end"/>
            </w:r>
          </w:hyperlink>
        </w:p>
        <w:p w14:paraId="37CEA3CC" w14:textId="378F7622" w:rsidR="003E609D"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831046" w:history="1">
            <w:r w:rsidR="003E609D" w:rsidRPr="006C3FC6">
              <w:rPr>
                <w:rStyle w:val="-"/>
                <w:noProof/>
                <w:lang w:val="el-GR"/>
              </w:rPr>
              <w:t>2.</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Περιγραφή Φυσικού Αντικειμένου της Σύμβασης</w:t>
            </w:r>
            <w:r w:rsidR="003E609D">
              <w:rPr>
                <w:noProof/>
                <w:webHidden/>
              </w:rPr>
              <w:tab/>
            </w:r>
            <w:r w:rsidR="003E609D">
              <w:rPr>
                <w:noProof/>
                <w:webHidden/>
              </w:rPr>
              <w:fldChar w:fldCharType="begin"/>
            </w:r>
            <w:r w:rsidR="003E609D">
              <w:rPr>
                <w:noProof/>
                <w:webHidden/>
              </w:rPr>
              <w:instrText xml:space="preserve"> PAGEREF _Toc123831046 \h </w:instrText>
            </w:r>
            <w:r w:rsidR="003E609D">
              <w:rPr>
                <w:noProof/>
                <w:webHidden/>
              </w:rPr>
            </w:r>
            <w:r w:rsidR="003E609D">
              <w:rPr>
                <w:noProof/>
                <w:webHidden/>
              </w:rPr>
              <w:fldChar w:fldCharType="separate"/>
            </w:r>
            <w:r w:rsidR="006259E1">
              <w:rPr>
                <w:noProof/>
                <w:webHidden/>
              </w:rPr>
              <w:t>72</w:t>
            </w:r>
            <w:r w:rsidR="003E609D">
              <w:rPr>
                <w:noProof/>
                <w:webHidden/>
              </w:rPr>
              <w:fldChar w:fldCharType="end"/>
            </w:r>
          </w:hyperlink>
        </w:p>
        <w:p w14:paraId="0D6E9A2F" w14:textId="2EF8F175" w:rsidR="003E609D"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831047" w:history="1">
            <w:r w:rsidR="003E609D" w:rsidRPr="006C3FC6">
              <w:rPr>
                <w:rStyle w:val="-"/>
                <w:noProof/>
                <w:lang w:val="el-GR"/>
              </w:rPr>
              <w:t>2.1</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ΠΕΡΙΒΑΛΛΟΝ ΤΟΥ ΕΡΓΟΥ</w:t>
            </w:r>
            <w:r w:rsidR="003E609D">
              <w:rPr>
                <w:noProof/>
                <w:webHidden/>
              </w:rPr>
              <w:tab/>
            </w:r>
            <w:r w:rsidR="003E609D">
              <w:rPr>
                <w:noProof/>
                <w:webHidden/>
              </w:rPr>
              <w:fldChar w:fldCharType="begin"/>
            </w:r>
            <w:r w:rsidR="003E609D">
              <w:rPr>
                <w:noProof/>
                <w:webHidden/>
              </w:rPr>
              <w:instrText xml:space="preserve"> PAGEREF _Toc123831047 \h </w:instrText>
            </w:r>
            <w:r w:rsidR="003E609D">
              <w:rPr>
                <w:noProof/>
                <w:webHidden/>
              </w:rPr>
            </w:r>
            <w:r w:rsidR="003E609D">
              <w:rPr>
                <w:noProof/>
                <w:webHidden/>
              </w:rPr>
              <w:fldChar w:fldCharType="separate"/>
            </w:r>
            <w:r w:rsidR="006259E1">
              <w:rPr>
                <w:noProof/>
                <w:webHidden/>
              </w:rPr>
              <w:t>72</w:t>
            </w:r>
            <w:r w:rsidR="003E609D">
              <w:rPr>
                <w:noProof/>
                <w:webHidden/>
              </w:rPr>
              <w:fldChar w:fldCharType="end"/>
            </w:r>
          </w:hyperlink>
        </w:p>
        <w:p w14:paraId="671DC514" w14:textId="6E350120" w:rsidR="003E609D"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831048" w:history="1">
            <w:r w:rsidR="003E609D" w:rsidRPr="006C3FC6">
              <w:rPr>
                <w:rStyle w:val="-"/>
                <w:noProof/>
                <w:lang w:val="el-GR"/>
              </w:rPr>
              <w:t>2.2</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Αντικείμενο της Σύμβασης</w:t>
            </w:r>
            <w:r w:rsidR="003E609D">
              <w:rPr>
                <w:noProof/>
                <w:webHidden/>
              </w:rPr>
              <w:tab/>
            </w:r>
            <w:r w:rsidR="003E609D">
              <w:rPr>
                <w:noProof/>
                <w:webHidden/>
              </w:rPr>
              <w:fldChar w:fldCharType="begin"/>
            </w:r>
            <w:r w:rsidR="003E609D">
              <w:rPr>
                <w:noProof/>
                <w:webHidden/>
              </w:rPr>
              <w:instrText xml:space="preserve"> PAGEREF _Toc123831048 \h </w:instrText>
            </w:r>
            <w:r w:rsidR="003E609D">
              <w:rPr>
                <w:noProof/>
                <w:webHidden/>
              </w:rPr>
            </w:r>
            <w:r w:rsidR="003E609D">
              <w:rPr>
                <w:noProof/>
                <w:webHidden/>
              </w:rPr>
              <w:fldChar w:fldCharType="separate"/>
            </w:r>
            <w:r w:rsidR="006259E1">
              <w:rPr>
                <w:noProof/>
                <w:webHidden/>
              </w:rPr>
              <w:t>75</w:t>
            </w:r>
            <w:r w:rsidR="003E609D">
              <w:rPr>
                <w:noProof/>
                <w:webHidden/>
              </w:rPr>
              <w:fldChar w:fldCharType="end"/>
            </w:r>
          </w:hyperlink>
        </w:p>
        <w:p w14:paraId="7C1E7F75" w14:textId="7CC9E2A4" w:rsidR="003E609D" w:rsidRDefault="00000000">
          <w:pPr>
            <w:pStyle w:val="40"/>
            <w:tabs>
              <w:tab w:val="right" w:leader="dot" w:pos="9628"/>
            </w:tabs>
            <w:rPr>
              <w:rFonts w:asciiTheme="minorHAnsi" w:eastAsiaTheme="minorEastAsia" w:hAnsiTheme="minorHAnsi" w:cstheme="minorBidi"/>
              <w:noProof/>
              <w:sz w:val="22"/>
              <w:szCs w:val="22"/>
              <w:lang w:val="en-US" w:eastAsia="en-US"/>
            </w:rPr>
          </w:pPr>
          <w:hyperlink w:anchor="_Toc123831049" w:history="1">
            <w:r w:rsidR="003E609D" w:rsidRPr="006C3FC6">
              <w:rPr>
                <w:rStyle w:val="-"/>
                <w:b/>
                <w:bCs/>
                <w:noProof/>
                <w:lang w:val="el-GR"/>
              </w:rPr>
              <w:t>Παραδοτέα Έργου</w:t>
            </w:r>
            <w:r w:rsidR="003E609D">
              <w:rPr>
                <w:noProof/>
                <w:webHidden/>
              </w:rPr>
              <w:tab/>
            </w:r>
            <w:r w:rsidR="003E609D">
              <w:rPr>
                <w:noProof/>
                <w:webHidden/>
              </w:rPr>
              <w:fldChar w:fldCharType="begin"/>
            </w:r>
            <w:r w:rsidR="003E609D">
              <w:rPr>
                <w:noProof/>
                <w:webHidden/>
              </w:rPr>
              <w:instrText xml:space="preserve"> PAGEREF _Toc123831049 \h </w:instrText>
            </w:r>
            <w:r w:rsidR="003E609D">
              <w:rPr>
                <w:noProof/>
                <w:webHidden/>
              </w:rPr>
            </w:r>
            <w:r w:rsidR="003E609D">
              <w:rPr>
                <w:noProof/>
                <w:webHidden/>
              </w:rPr>
              <w:fldChar w:fldCharType="separate"/>
            </w:r>
            <w:r w:rsidR="006259E1">
              <w:rPr>
                <w:noProof/>
                <w:webHidden/>
              </w:rPr>
              <w:t>75</w:t>
            </w:r>
            <w:r w:rsidR="003E609D">
              <w:rPr>
                <w:noProof/>
                <w:webHidden/>
              </w:rPr>
              <w:fldChar w:fldCharType="end"/>
            </w:r>
          </w:hyperlink>
        </w:p>
        <w:p w14:paraId="390C9AA0" w14:textId="2C81C2A1" w:rsidR="003E609D"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831050" w:history="1">
            <w:r w:rsidR="003E609D" w:rsidRPr="006C3FC6">
              <w:rPr>
                <w:rStyle w:val="-"/>
                <w:noProof/>
                <w:lang w:val="el-GR"/>
              </w:rPr>
              <w:t>3.</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Μεθοδολογία Υλοποίησης</w:t>
            </w:r>
            <w:r w:rsidR="003E609D">
              <w:rPr>
                <w:noProof/>
                <w:webHidden/>
              </w:rPr>
              <w:tab/>
            </w:r>
            <w:r w:rsidR="003E609D">
              <w:rPr>
                <w:noProof/>
                <w:webHidden/>
              </w:rPr>
              <w:fldChar w:fldCharType="begin"/>
            </w:r>
            <w:r w:rsidR="003E609D">
              <w:rPr>
                <w:noProof/>
                <w:webHidden/>
              </w:rPr>
              <w:instrText xml:space="preserve"> PAGEREF _Toc123831050 \h </w:instrText>
            </w:r>
            <w:r w:rsidR="003E609D">
              <w:rPr>
                <w:noProof/>
                <w:webHidden/>
              </w:rPr>
            </w:r>
            <w:r w:rsidR="003E609D">
              <w:rPr>
                <w:noProof/>
                <w:webHidden/>
              </w:rPr>
              <w:fldChar w:fldCharType="separate"/>
            </w:r>
            <w:r w:rsidR="006259E1">
              <w:rPr>
                <w:noProof/>
                <w:webHidden/>
              </w:rPr>
              <w:t>75</w:t>
            </w:r>
            <w:r w:rsidR="003E609D">
              <w:rPr>
                <w:noProof/>
                <w:webHidden/>
              </w:rPr>
              <w:fldChar w:fldCharType="end"/>
            </w:r>
          </w:hyperlink>
        </w:p>
        <w:p w14:paraId="3394ADFD" w14:textId="6CF6D7C5" w:rsidR="003E609D"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831051" w:history="1">
            <w:r w:rsidR="003E609D" w:rsidRPr="006C3FC6">
              <w:rPr>
                <w:rStyle w:val="-"/>
                <w:noProof/>
                <w:lang w:val="el-GR"/>
              </w:rPr>
              <w:t>3.1</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Χρονοδιάγραμμα</w:t>
            </w:r>
            <w:r w:rsidR="003E609D">
              <w:rPr>
                <w:noProof/>
                <w:webHidden/>
              </w:rPr>
              <w:tab/>
            </w:r>
            <w:r w:rsidR="003E609D">
              <w:rPr>
                <w:noProof/>
                <w:webHidden/>
              </w:rPr>
              <w:fldChar w:fldCharType="begin"/>
            </w:r>
            <w:r w:rsidR="003E609D">
              <w:rPr>
                <w:noProof/>
                <w:webHidden/>
              </w:rPr>
              <w:instrText xml:space="preserve"> PAGEREF _Toc123831051 \h </w:instrText>
            </w:r>
            <w:r w:rsidR="003E609D">
              <w:rPr>
                <w:noProof/>
                <w:webHidden/>
              </w:rPr>
            </w:r>
            <w:r w:rsidR="003E609D">
              <w:rPr>
                <w:noProof/>
                <w:webHidden/>
              </w:rPr>
              <w:fldChar w:fldCharType="separate"/>
            </w:r>
            <w:r w:rsidR="006259E1">
              <w:rPr>
                <w:noProof/>
                <w:webHidden/>
              </w:rPr>
              <w:t>76</w:t>
            </w:r>
            <w:r w:rsidR="003E609D">
              <w:rPr>
                <w:noProof/>
                <w:webHidden/>
              </w:rPr>
              <w:fldChar w:fldCharType="end"/>
            </w:r>
          </w:hyperlink>
        </w:p>
        <w:p w14:paraId="69E38FC9" w14:textId="783B8CE8" w:rsidR="003E609D"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831052" w:history="1">
            <w:r w:rsidR="003E609D" w:rsidRPr="006C3FC6">
              <w:rPr>
                <w:rStyle w:val="-"/>
                <w:noProof/>
                <w:lang w:val="el-GR"/>
              </w:rPr>
              <w:t>3.2</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Χρόνος Υποβολής και Διαδικασία Οριστικοποίησης Παραδοτέων</w:t>
            </w:r>
            <w:r w:rsidR="003E609D">
              <w:rPr>
                <w:noProof/>
                <w:webHidden/>
              </w:rPr>
              <w:tab/>
            </w:r>
            <w:r w:rsidR="003E609D">
              <w:rPr>
                <w:noProof/>
                <w:webHidden/>
              </w:rPr>
              <w:fldChar w:fldCharType="begin"/>
            </w:r>
            <w:r w:rsidR="003E609D">
              <w:rPr>
                <w:noProof/>
                <w:webHidden/>
              </w:rPr>
              <w:instrText xml:space="preserve"> PAGEREF _Toc123831052 \h </w:instrText>
            </w:r>
            <w:r w:rsidR="003E609D">
              <w:rPr>
                <w:noProof/>
                <w:webHidden/>
              </w:rPr>
            </w:r>
            <w:r w:rsidR="003E609D">
              <w:rPr>
                <w:noProof/>
                <w:webHidden/>
              </w:rPr>
              <w:fldChar w:fldCharType="separate"/>
            </w:r>
            <w:r w:rsidR="006259E1">
              <w:rPr>
                <w:noProof/>
                <w:webHidden/>
              </w:rPr>
              <w:t>76</w:t>
            </w:r>
            <w:r w:rsidR="003E609D">
              <w:rPr>
                <w:noProof/>
                <w:webHidden/>
              </w:rPr>
              <w:fldChar w:fldCharType="end"/>
            </w:r>
          </w:hyperlink>
        </w:p>
        <w:p w14:paraId="5A0FF9CB" w14:textId="61334373" w:rsidR="003E609D"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831053" w:history="1">
            <w:r w:rsidR="003E609D" w:rsidRPr="006C3FC6">
              <w:rPr>
                <w:rStyle w:val="-"/>
                <w:noProof/>
                <w:lang w:val="el-GR"/>
              </w:rPr>
              <w:t>3.3</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Ομάδα Έργου/Σχήμα Διοίκησης Έργου</w:t>
            </w:r>
            <w:r w:rsidR="003E609D">
              <w:rPr>
                <w:noProof/>
                <w:webHidden/>
              </w:rPr>
              <w:tab/>
            </w:r>
            <w:r w:rsidR="003E609D">
              <w:rPr>
                <w:noProof/>
                <w:webHidden/>
              </w:rPr>
              <w:fldChar w:fldCharType="begin"/>
            </w:r>
            <w:r w:rsidR="003E609D">
              <w:rPr>
                <w:noProof/>
                <w:webHidden/>
              </w:rPr>
              <w:instrText xml:space="preserve"> PAGEREF _Toc123831053 \h </w:instrText>
            </w:r>
            <w:r w:rsidR="003E609D">
              <w:rPr>
                <w:noProof/>
                <w:webHidden/>
              </w:rPr>
            </w:r>
            <w:r w:rsidR="003E609D">
              <w:rPr>
                <w:noProof/>
                <w:webHidden/>
              </w:rPr>
              <w:fldChar w:fldCharType="separate"/>
            </w:r>
            <w:r w:rsidR="006259E1">
              <w:rPr>
                <w:noProof/>
                <w:webHidden/>
              </w:rPr>
              <w:t>77</w:t>
            </w:r>
            <w:r w:rsidR="003E609D">
              <w:rPr>
                <w:noProof/>
                <w:webHidden/>
              </w:rPr>
              <w:fldChar w:fldCharType="end"/>
            </w:r>
          </w:hyperlink>
        </w:p>
        <w:p w14:paraId="31EED08A" w14:textId="136DD4FF" w:rsidR="003E609D"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831054" w:history="1">
            <w:r w:rsidR="003E609D" w:rsidRPr="006C3FC6">
              <w:rPr>
                <w:rStyle w:val="-"/>
                <w:noProof/>
                <w:lang w:val="el-GR"/>
              </w:rPr>
              <w:t>3.4</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Μεθοδολογία διασφάλισης ποιότητας</w:t>
            </w:r>
            <w:r w:rsidR="003E609D">
              <w:rPr>
                <w:noProof/>
                <w:webHidden/>
              </w:rPr>
              <w:tab/>
            </w:r>
            <w:r w:rsidR="003E609D">
              <w:rPr>
                <w:noProof/>
                <w:webHidden/>
              </w:rPr>
              <w:fldChar w:fldCharType="begin"/>
            </w:r>
            <w:r w:rsidR="003E609D">
              <w:rPr>
                <w:noProof/>
                <w:webHidden/>
              </w:rPr>
              <w:instrText xml:space="preserve"> PAGEREF _Toc123831054 \h </w:instrText>
            </w:r>
            <w:r w:rsidR="003E609D">
              <w:rPr>
                <w:noProof/>
                <w:webHidden/>
              </w:rPr>
            </w:r>
            <w:r w:rsidR="003E609D">
              <w:rPr>
                <w:noProof/>
                <w:webHidden/>
              </w:rPr>
              <w:fldChar w:fldCharType="separate"/>
            </w:r>
            <w:r w:rsidR="006259E1">
              <w:rPr>
                <w:noProof/>
                <w:webHidden/>
              </w:rPr>
              <w:t>78</w:t>
            </w:r>
            <w:r w:rsidR="003E609D">
              <w:rPr>
                <w:noProof/>
                <w:webHidden/>
              </w:rPr>
              <w:fldChar w:fldCharType="end"/>
            </w:r>
          </w:hyperlink>
        </w:p>
        <w:p w14:paraId="31C31846" w14:textId="0DB28438" w:rsidR="003E609D"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831055" w:history="1">
            <w:r w:rsidR="003E609D" w:rsidRPr="006C3FC6">
              <w:rPr>
                <w:rStyle w:val="-"/>
                <w:noProof/>
                <w:lang w:val="el-GR"/>
              </w:rPr>
              <w:t>3.5</w:t>
            </w:r>
            <w:r w:rsidR="003E609D">
              <w:rPr>
                <w:rFonts w:asciiTheme="minorHAnsi" w:eastAsiaTheme="minorEastAsia" w:hAnsiTheme="minorHAnsi" w:cstheme="minorBidi"/>
                <w:noProof/>
                <w:sz w:val="22"/>
                <w:szCs w:val="22"/>
                <w:lang w:val="en-US" w:eastAsia="en-US"/>
              </w:rPr>
              <w:tab/>
            </w:r>
            <w:r w:rsidR="003E609D" w:rsidRPr="006C3FC6">
              <w:rPr>
                <w:rStyle w:val="-"/>
                <w:noProof/>
                <w:lang w:val="el-GR"/>
              </w:rPr>
              <w:t>Τόπος υλοποίησης/ παροχής των υπηρεσιών</w:t>
            </w:r>
            <w:r w:rsidR="003E609D">
              <w:rPr>
                <w:noProof/>
                <w:webHidden/>
              </w:rPr>
              <w:tab/>
            </w:r>
            <w:r w:rsidR="003E609D">
              <w:rPr>
                <w:noProof/>
                <w:webHidden/>
              </w:rPr>
              <w:fldChar w:fldCharType="begin"/>
            </w:r>
            <w:r w:rsidR="003E609D">
              <w:rPr>
                <w:noProof/>
                <w:webHidden/>
              </w:rPr>
              <w:instrText xml:space="preserve"> PAGEREF _Toc123831055 \h </w:instrText>
            </w:r>
            <w:r w:rsidR="003E609D">
              <w:rPr>
                <w:noProof/>
                <w:webHidden/>
              </w:rPr>
            </w:r>
            <w:r w:rsidR="003E609D">
              <w:rPr>
                <w:noProof/>
                <w:webHidden/>
              </w:rPr>
              <w:fldChar w:fldCharType="separate"/>
            </w:r>
            <w:r w:rsidR="006259E1">
              <w:rPr>
                <w:noProof/>
                <w:webHidden/>
              </w:rPr>
              <w:t>78</w:t>
            </w:r>
            <w:r w:rsidR="003E609D">
              <w:rPr>
                <w:noProof/>
                <w:webHidden/>
              </w:rPr>
              <w:fldChar w:fldCharType="end"/>
            </w:r>
          </w:hyperlink>
        </w:p>
        <w:p w14:paraId="2486FC9D" w14:textId="1DB4B3C1"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56" w:history="1">
            <w:r w:rsidR="003E609D" w:rsidRPr="006C3FC6">
              <w:rPr>
                <w:rStyle w:val="-"/>
                <w:noProof/>
                <w:lang w:val="el-GR"/>
              </w:rPr>
              <w:t>ΠΑΡΑΡΤΗΜΑ ΙΙ – Πίνακες Συμμόρφωσης</w:t>
            </w:r>
            <w:r w:rsidR="003E609D">
              <w:rPr>
                <w:noProof/>
                <w:webHidden/>
              </w:rPr>
              <w:tab/>
            </w:r>
            <w:r w:rsidR="003E609D">
              <w:rPr>
                <w:noProof/>
                <w:webHidden/>
              </w:rPr>
              <w:fldChar w:fldCharType="begin"/>
            </w:r>
            <w:r w:rsidR="003E609D">
              <w:rPr>
                <w:noProof/>
                <w:webHidden/>
              </w:rPr>
              <w:instrText xml:space="preserve"> PAGEREF _Toc123831056 \h </w:instrText>
            </w:r>
            <w:r w:rsidR="003E609D">
              <w:rPr>
                <w:noProof/>
                <w:webHidden/>
              </w:rPr>
            </w:r>
            <w:r w:rsidR="003E609D">
              <w:rPr>
                <w:noProof/>
                <w:webHidden/>
              </w:rPr>
              <w:fldChar w:fldCharType="separate"/>
            </w:r>
            <w:r w:rsidR="006259E1">
              <w:rPr>
                <w:noProof/>
                <w:webHidden/>
              </w:rPr>
              <w:t>79</w:t>
            </w:r>
            <w:r w:rsidR="003E609D">
              <w:rPr>
                <w:noProof/>
                <w:webHidden/>
              </w:rPr>
              <w:fldChar w:fldCharType="end"/>
            </w:r>
          </w:hyperlink>
        </w:p>
        <w:p w14:paraId="6995DBF0" w14:textId="7105E7F4"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57" w:history="1">
            <w:r w:rsidR="003E609D" w:rsidRPr="006C3FC6">
              <w:rPr>
                <w:rStyle w:val="-"/>
                <w:noProof/>
                <w:lang w:val="el-GR"/>
              </w:rPr>
              <w:t>ΠΑΡΑΡΤΗΜΑ ΙΙI – ΕΥΡΩΠΑΙΚΟ ΕΝΙΑΙΟ ΕΓΓΡΑΦΟ ΣΥΜΒΑΣΗΣ (ΕΕΕΣ)</w:t>
            </w:r>
            <w:r w:rsidR="003E609D">
              <w:rPr>
                <w:noProof/>
                <w:webHidden/>
              </w:rPr>
              <w:tab/>
            </w:r>
            <w:r w:rsidR="003E609D">
              <w:rPr>
                <w:noProof/>
                <w:webHidden/>
              </w:rPr>
              <w:fldChar w:fldCharType="begin"/>
            </w:r>
            <w:r w:rsidR="003E609D">
              <w:rPr>
                <w:noProof/>
                <w:webHidden/>
              </w:rPr>
              <w:instrText xml:space="preserve"> PAGEREF _Toc123831057 \h </w:instrText>
            </w:r>
            <w:r w:rsidR="003E609D">
              <w:rPr>
                <w:noProof/>
                <w:webHidden/>
              </w:rPr>
            </w:r>
            <w:r w:rsidR="003E609D">
              <w:rPr>
                <w:noProof/>
                <w:webHidden/>
              </w:rPr>
              <w:fldChar w:fldCharType="separate"/>
            </w:r>
            <w:r w:rsidR="006259E1">
              <w:rPr>
                <w:noProof/>
                <w:webHidden/>
              </w:rPr>
              <w:t>80</w:t>
            </w:r>
            <w:r w:rsidR="003E609D">
              <w:rPr>
                <w:noProof/>
                <w:webHidden/>
              </w:rPr>
              <w:fldChar w:fldCharType="end"/>
            </w:r>
          </w:hyperlink>
        </w:p>
        <w:p w14:paraId="35237C47" w14:textId="474EFB26" w:rsidR="003E609D" w:rsidRDefault="00000000">
          <w:pPr>
            <w:pStyle w:val="40"/>
            <w:tabs>
              <w:tab w:val="right" w:leader="dot" w:pos="9628"/>
            </w:tabs>
            <w:rPr>
              <w:rFonts w:asciiTheme="minorHAnsi" w:eastAsiaTheme="minorEastAsia" w:hAnsiTheme="minorHAnsi" w:cstheme="minorBidi"/>
              <w:noProof/>
              <w:sz w:val="22"/>
              <w:szCs w:val="22"/>
              <w:lang w:val="en-US" w:eastAsia="en-US"/>
            </w:rPr>
          </w:pPr>
          <w:hyperlink w:anchor="_Toc123831058" w:history="1">
            <w:r w:rsidR="003E609D" w:rsidRPr="006C3FC6">
              <w:rPr>
                <w:rStyle w:val="-"/>
                <w:noProof/>
                <w:lang w:val="el-GR"/>
              </w:rPr>
              <w:t>ΕΥΡΩΠΑΙΚΟ ΕΝΙΑΙΟ ΕΓΓΡΑΦΟ ΣΥΜΒΑΣΗΣ (ΕΕΕΣ)</w:t>
            </w:r>
            <w:r w:rsidR="003E609D">
              <w:rPr>
                <w:noProof/>
                <w:webHidden/>
              </w:rPr>
              <w:tab/>
            </w:r>
            <w:r w:rsidR="003E609D">
              <w:rPr>
                <w:noProof/>
                <w:webHidden/>
              </w:rPr>
              <w:fldChar w:fldCharType="begin"/>
            </w:r>
            <w:r w:rsidR="003E609D">
              <w:rPr>
                <w:noProof/>
                <w:webHidden/>
              </w:rPr>
              <w:instrText xml:space="preserve"> PAGEREF _Toc123831058 \h </w:instrText>
            </w:r>
            <w:r w:rsidR="003E609D">
              <w:rPr>
                <w:noProof/>
                <w:webHidden/>
              </w:rPr>
            </w:r>
            <w:r w:rsidR="003E609D">
              <w:rPr>
                <w:noProof/>
                <w:webHidden/>
              </w:rPr>
              <w:fldChar w:fldCharType="separate"/>
            </w:r>
            <w:r w:rsidR="006259E1">
              <w:rPr>
                <w:noProof/>
                <w:webHidden/>
              </w:rPr>
              <w:t>80</w:t>
            </w:r>
            <w:r w:rsidR="003E609D">
              <w:rPr>
                <w:noProof/>
                <w:webHidden/>
              </w:rPr>
              <w:fldChar w:fldCharType="end"/>
            </w:r>
          </w:hyperlink>
        </w:p>
        <w:p w14:paraId="2D636D76" w14:textId="44FB24E9"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59" w:history="1">
            <w:r w:rsidR="003E609D" w:rsidRPr="006C3FC6">
              <w:rPr>
                <w:rStyle w:val="-"/>
                <w:noProof/>
                <w:lang w:val="el-GR"/>
              </w:rPr>
              <w:t>ΠΑΡΑΡΤΗΜΑ Ι</w:t>
            </w:r>
            <w:r w:rsidR="003E609D" w:rsidRPr="006C3FC6">
              <w:rPr>
                <w:rStyle w:val="-"/>
                <w:noProof/>
              </w:rPr>
              <w:t>V</w:t>
            </w:r>
            <w:r w:rsidR="003E609D" w:rsidRPr="006C3FC6">
              <w:rPr>
                <w:rStyle w:val="-"/>
                <w:noProof/>
                <w:lang w:val="el-GR"/>
              </w:rPr>
              <w:t xml:space="preserve"> – Υπόδειγμα Βιογραφικού Σημειώματος</w:t>
            </w:r>
            <w:r w:rsidR="003E609D">
              <w:rPr>
                <w:noProof/>
                <w:webHidden/>
              </w:rPr>
              <w:tab/>
            </w:r>
            <w:r w:rsidR="003E609D">
              <w:rPr>
                <w:noProof/>
                <w:webHidden/>
              </w:rPr>
              <w:fldChar w:fldCharType="begin"/>
            </w:r>
            <w:r w:rsidR="003E609D">
              <w:rPr>
                <w:noProof/>
                <w:webHidden/>
              </w:rPr>
              <w:instrText xml:space="preserve"> PAGEREF _Toc123831059 \h </w:instrText>
            </w:r>
            <w:r w:rsidR="003E609D">
              <w:rPr>
                <w:noProof/>
                <w:webHidden/>
              </w:rPr>
            </w:r>
            <w:r w:rsidR="003E609D">
              <w:rPr>
                <w:noProof/>
                <w:webHidden/>
              </w:rPr>
              <w:fldChar w:fldCharType="separate"/>
            </w:r>
            <w:r w:rsidR="006259E1">
              <w:rPr>
                <w:noProof/>
                <w:webHidden/>
              </w:rPr>
              <w:t>81</w:t>
            </w:r>
            <w:r w:rsidR="003E609D">
              <w:rPr>
                <w:noProof/>
                <w:webHidden/>
              </w:rPr>
              <w:fldChar w:fldCharType="end"/>
            </w:r>
          </w:hyperlink>
        </w:p>
        <w:p w14:paraId="5A6B0E26" w14:textId="04099F8E"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60" w:history="1">
            <w:r w:rsidR="003E609D" w:rsidRPr="006C3FC6">
              <w:rPr>
                <w:rStyle w:val="-"/>
                <w:noProof/>
              </w:rPr>
              <w:t>ΠΑΡΑΡΤΗΜΑ V – Υπόδειγμα Τεχνικής Προσφοράς</w:t>
            </w:r>
            <w:r w:rsidR="003E609D">
              <w:rPr>
                <w:noProof/>
                <w:webHidden/>
              </w:rPr>
              <w:tab/>
            </w:r>
            <w:r w:rsidR="003E609D">
              <w:rPr>
                <w:noProof/>
                <w:webHidden/>
              </w:rPr>
              <w:fldChar w:fldCharType="begin"/>
            </w:r>
            <w:r w:rsidR="003E609D">
              <w:rPr>
                <w:noProof/>
                <w:webHidden/>
              </w:rPr>
              <w:instrText xml:space="preserve"> PAGEREF _Toc123831060 \h </w:instrText>
            </w:r>
            <w:r w:rsidR="003E609D">
              <w:rPr>
                <w:noProof/>
                <w:webHidden/>
              </w:rPr>
            </w:r>
            <w:r w:rsidR="003E609D">
              <w:rPr>
                <w:noProof/>
                <w:webHidden/>
              </w:rPr>
              <w:fldChar w:fldCharType="separate"/>
            </w:r>
            <w:r w:rsidR="006259E1">
              <w:rPr>
                <w:noProof/>
                <w:webHidden/>
              </w:rPr>
              <w:t>84</w:t>
            </w:r>
            <w:r w:rsidR="003E609D">
              <w:rPr>
                <w:noProof/>
                <w:webHidden/>
              </w:rPr>
              <w:fldChar w:fldCharType="end"/>
            </w:r>
          </w:hyperlink>
        </w:p>
        <w:p w14:paraId="580AB02E" w14:textId="692FB6C2"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61" w:history="1">
            <w:r w:rsidR="003E609D" w:rsidRPr="006C3FC6">
              <w:rPr>
                <w:rStyle w:val="-"/>
                <w:noProof/>
                <w:lang w:val="el-GR"/>
              </w:rPr>
              <w:t xml:space="preserve">ΠΑΡΑΡΤΗΜΑ </w:t>
            </w:r>
            <w:r w:rsidR="003E609D" w:rsidRPr="006C3FC6">
              <w:rPr>
                <w:rStyle w:val="-"/>
                <w:noProof/>
              </w:rPr>
              <w:t>VI</w:t>
            </w:r>
            <w:r w:rsidR="003E609D" w:rsidRPr="006C3FC6">
              <w:rPr>
                <w:rStyle w:val="-"/>
                <w:noProof/>
                <w:lang w:val="el-GR"/>
              </w:rPr>
              <w:t xml:space="preserve"> – Υπόδειγμα Οικονομικής Προσφοράς</w:t>
            </w:r>
            <w:r w:rsidR="003E609D">
              <w:rPr>
                <w:noProof/>
                <w:webHidden/>
              </w:rPr>
              <w:tab/>
            </w:r>
            <w:r w:rsidR="003E609D">
              <w:rPr>
                <w:noProof/>
                <w:webHidden/>
              </w:rPr>
              <w:fldChar w:fldCharType="begin"/>
            </w:r>
            <w:r w:rsidR="003E609D">
              <w:rPr>
                <w:noProof/>
                <w:webHidden/>
              </w:rPr>
              <w:instrText xml:space="preserve"> PAGEREF _Toc123831061 \h </w:instrText>
            </w:r>
            <w:r w:rsidR="003E609D">
              <w:rPr>
                <w:noProof/>
                <w:webHidden/>
              </w:rPr>
            </w:r>
            <w:r w:rsidR="003E609D">
              <w:rPr>
                <w:noProof/>
                <w:webHidden/>
              </w:rPr>
              <w:fldChar w:fldCharType="separate"/>
            </w:r>
            <w:r w:rsidR="006259E1">
              <w:rPr>
                <w:noProof/>
                <w:webHidden/>
              </w:rPr>
              <w:t>85</w:t>
            </w:r>
            <w:r w:rsidR="003E609D">
              <w:rPr>
                <w:noProof/>
                <w:webHidden/>
              </w:rPr>
              <w:fldChar w:fldCharType="end"/>
            </w:r>
          </w:hyperlink>
        </w:p>
        <w:p w14:paraId="2D15AF87" w14:textId="4E7FCAD8" w:rsidR="003E609D"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831062" w:history="1">
            <w:r w:rsidR="003E609D" w:rsidRPr="006C3FC6">
              <w:rPr>
                <w:rStyle w:val="-"/>
                <w:noProof/>
                <w:lang w:val="el-GR"/>
              </w:rPr>
              <w:t>1.</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Συγκεντρωτικός Πίνακας Οικονομικής Προσφοράς Έργου</w:t>
            </w:r>
            <w:r w:rsidR="003E609D">
              <w:rPr>
                <w:noProof/>
                <w:webHidden/>
              </w:rPr>
              <w:tab/>
            </w:r>
            <w:r w:rsidR="003E609D">
              <w:rPr>
                <w:noProof/>
                <w:webHidden/>
              </w:rPr>
              <w:fldChar w:fldCharType="begin"/>
            </w:r>
            <w:r w:rsidR="003E609D">
              <w:rPr>
                <w:noProof/>
                <w:webHidden/>
              </w:rPr>
              <w:instrText xml:space="preserve"> PAGEREF _Toc123831062 \h </w:instrText>
            </w:r>
            <w:r w:rsidR="003E609D">
              <w:rPr>
                <w:noProof/>
                <w:webHidden/>
              </w:rPr>
            </w:r>
            <w:r w:rsidR="003E609D">
              <w:rPr>
                <w:noProof/>
                <w:webHidden/>
              </w:rPr>
              <w:fldChar w:fldCharType="separate"/>
            </w:r>
            <w:r w:rsidR="006259E1">
              <w:rPr>
                <w:noProof/>
                <w:webHidden/>
              </w:rPr>
              <w:t>85</w:t>
            </w:r>
            <w:r w:rsidR="003E609D">
              <w:rPr>
                <w:noProof/>
                <w:webHidden/>
              </w:rPr>
              <w:fldChar w:fldCharType="end"/>
            </w:r>
          </w:hyperlink>
        </w:p>
        <w:p w14:paraId="33FB8737" w14:textId="5FC6ABF5"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63" w:history="1">
            <w:r w:rsidR="003E609D" w:rsidRPr="006C3FC6">
              <w:rPr>
                <w:rStyle w:val="-"/>
                <w:noProof/>
                <w:lang w:val="el-GR"/>
              </w:rPr>
              <w:t xml:space="preserve">ΠΑΡΑΡΤΗΜΑ </w:t>
            </w:r>
            <w:r w:rsidR="003E609D" w:rsidRPr="006C3FC6">
              <w:rPr>
                <w:rStyle w:val="-"/>
                <w:noProof/>
              </w:rPr>
              <w:t>VI</w:t>
            </w:r>
            <w:r w:rsidR="003E609D" w:rsidRPr="006C3FC6">
              <w:rPr>
                <w:rStyle w:val="-"/>
                <w:noProof/>
                <w:lang w:val="el-GR"/>
              </w:rPr>
              <w:t>Ι – Άλλες Δηλώσεις</w:t>
            </w:r>
            <w:r w:rsidR="003E609D">
              <w:rPr>
                <w:noProof/>
                <w:webHidden/>
              </w:rPr>
              <w:tab/>
            </w:r>
            <w:r w:rsidR="003E609D">
              <w:rPr>
                <w:noProof/>
                <w:webHidden/>
              </w:rPr>
              <w:fldChar w:fldCharType="begin"/>
            </w:r>
            <w:r w:rsidR="003E609D">
              <w:rPr>
                <w:noProof/>
                <w:webHidden/>
              </w:rPr>
              <w:instrText xml:space="preserve"> PAGEREF _Toc123831063 \h </w:instrText>
            </w:r>
            <w:r w:rsidR="003E609D">
              <w:rPr>
                <w:noProof/>
                <w:webHidden/>
              </w:rPr>
            </w:r>
            <w:r w:rsidR="003E609D">
              <w:rPr>
                <w:noProof/>
                <w:webHidden/>
              </w:rPr>
              <w:fldChar w:fldCharType="separate"/>
            </w:r>
            <w:r w:rsidR="006259E1">
              <w:rPr>
                <w:noProof/>
                <w:webHidden/>
              </w:rPr>
              <w:t>86</w:t>
            </w:r>
            <w:r w:rsidR="003E609D">
              <w:rPr>
                <w:noProof/>
                <w:webHidden/>
              </w:rPr>
              <w:fldChar w:fldCharType="end"/>
            </w:r>
          </w:hyperlink>
        </w:p>
        <w:p w14:paraId="537F1329" w14:textId="4F395B91"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64" w:history="1">
            <w:r w:rsidR="003E609D" w:rsidRPr="006C3FC6">
              <w:rPr>
                <w:rStyle w:val="-"/>
                <w:noProof/>
                <w:lang w:val="el-GR"/>
              </w:rPr>
              <w:t xml:space="preserve">ΠΑΡΑΡΤΗΜΑ </w:t>
            </w:r>
            <w:r w:rsidR="003E609D" w:rsidRPr="006C3FC6">
              <w:rPr>
                <w:rStyle w:val="-"/>
                <w:noProof/>
              </w:rPr>
              <w:t>VIII</w:t>
            </w:r>
            <w:r w:rsidR="003E609D" w:rsidRPr="006C3FC6">
              <w:rPr>
                <w:rStyle w:val="-"/>
                <w:noProof/>
                <w:lang w:val="el-GR"/>
              </w:rPr>
              <w:t xml:space="preserve"> – Υποδείγματα Εγγυητικών Επιστολών</w:t>
            </w:r>
            <w:r w:rsidR="003E609D">
              <w:rPr>
                <w:noProof/>
                <w:webHidden/>
              </w:rPr>
              <w:tab/>
            </w:r>
            <w:r w:rsidR="003E609D">
              <w:rPr>
                <w:noProof/>
                <w:webHidden/>
              </w:rPr>
              <w:fldChar w:fldCharType="begin"/>
            </w:r>
            <w:r w:rsidR="003E609D">
              <w:rPr>
                <w:noProof/>
                <w:webHidden/>
              </w:rPr>
              <w:instrText xml:space="preserve"> PAGEREF _Toc123831064 \h </w:instrText>
            </w:r>
            <w:r w:rsidR="003E609D">
              <w:rPr>
                <w:noProof/>
                <w:webHidden/>
              </w:rPr>
            </w:r>
            <w:r w:rsidR="003E609D">
              <w:rPr>
                <w:noProof/>
                <w:webHidden/>
              </w:rPr>
              <w:fldChar w:fldCharType="separate"/>
            </w:r>
            <w:r w:rsidR="006259E1">
              <w:rPr>
                <w:noProof/>
                <w:webHidden/>
              </w:rPr>
              <w:t>87</w:t>
            </w:r>
            <w:r w:rsidR="003E609D">
              <w:rPr>
                <w:noProof/>
                <w:webHidden/>
              </w:rPr>
              <w:fldChar w:fldCharType="end"/>
            </w:r>
          </w:hyperlink>
        </w:p>
        <w:p w14:paraId="4D0EDEFD" w14:textId="0A8C48DE" w:rsidR="003E609D"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831065" w:history="1">
            <w:r w:rsidR="003E609D" w:rsidRPr="006C3FC6">
              <w:rPr>
                <w:rStyle w:val="-"/>
                <w:noProof/>
                <w:lang w:val="el-GR"/>
              </w:rPr>
              <w:t>I.</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Εγγυητική Επιστολή Συμμετοχής</w:t>
            </w:r>
            <w:r w:rsidR="003E609D">
              <w:rPr>
                <w:noProof/>
                <w:webHidden/>
              </w:rPr>
              <w:tab/>
            </w:r>
            <w:r w:rsidR="003E609D">
              <w:rPr>
                <w:noProof/>
                <w:webHidden/>
              </w:rPr>
              <w:fldChar w:fldCharType="begin"/>
            </w:r>
            <w:r w:rsidR="003E609D">
              <w:rPr>
                <w:noProof/>
                <w:webHidden/>
              </w:rPr>
              <w:instrText xml:space="preserve"> PAGEREF _Toc123831065 \h </w:instrText>
            </w:r>
            <w:r w:rsidR="003E609D">
              <w:rPr>
                <w:noProof/>
                <w:webHidden/>
              </w:rPr>
            </w:r>
            <w:r w:rsidR="003E609D">
              <w:rPr>
                <w:noProof/>
                <w:webHidden/>
              </w:rPr>
              <w:fldChar w:fldCharType="separate"/>
            </w:r>
            <w:r w:rsidR="006259E1">
              <w:rPr>
                <w:noProof/>
                <w:webHidden/>
              </w:rPr>
              <w:t>87</w:t>
            </w:r>
            <w:r w:rsidR="003E609D">
              <w:rPr>
                <w:noProof/>
                <w:webHidden/>
              </w:rPr>
              <w:fldChar w:fldCharType="end"/>
            </w:r>
          </w:hyperlink>
        </w:p>
        <w:p w14:paraId="4E8D7A9C" w14:textId="62005958" w:rsidR="003E609D"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831066" w:history="1">
            <w:r w:rsidR="003E609D" w:rsidRPr="006C3FC6">
              <w:rPr>
                <w:rStyle w:val="-"/>
                <w:noProof/>
                <w:lang w:val="el-GR"/>
              </w:rPr>
              <w:t>II.</w:t>
            </w:r>
            <w:r w:rsidR="003E609D">
              <w:rPr>
                <w:rFonts w:asciiTheme="minorHAnsi" w:eastAsiaTheme="minorEastAsia" w:hAnsiTheme="minorHAnsi" w:cstheme="minorBidi"/>
                <w:i w:val="0"/>
                <w:iCs w:val="0"/>
                <w:noProof/>
                <w:sz w:val="22"/>
                <w:szCs w:val="22"/>
                <w:lang w:val="en-US" w:eastAsia="en-US"/>
              </w:rPr>
              <w:tab/>
            </w:r>
            <w:r w:rsidR="003E609D" w:rsidRPr="006C3FC6">
              <w:rPr>
                <w:rStyle w:val="-"/>
                <w:noProof/>
                <w:lang w:val="el-GR"/>
              </w:rPr>
              <w:t>Εγγυητική Επιστολή Καλής Εκτέλεσης</w:t>
            </w:r>
            <w:r w:rsidR="003E609D">
              <w:rPr>
                <w:noProof/>
                <w:webHidden/>
              </w:rPr>
              <w:tab/>
            </w:r>
            <w:r w:rsidR="003E609D">
              <w:rPr>
                <w:noProof/>
                <w:webHidden/>
              </w:rPr>
              <w:fldChar w:fldCharType="begin"/>
            </w:r>
            <w:r w:rsidR="003E609D">
              <w:rPr>
                <w:noProof/>
                <w:webHidden/>
              </w:rPr>
              <w:instrText xml:space="preserve"> PAGEREF _Toc123831066 \h </w:instrText>
            </w:r>
            <w:r w:rsidR="003E609D">
              <w:rPr>
                <w:noProof/>
                <w:webHidden/>
              </w:rPr>
            </w:r>
            <w:r w:rsidR="003E609D">
              <w:rPr>
                <w:noProof/>
                <w:webHidden/>
              </w:rPr>
              <w:fldChar w:fldCharType="separate"/>
            </w:r>
            <w:r w:rsidR="006259E1">
              <w:rPr>
                <w:noProof/>
                <w:webHidden/>
              </w:rPr>
              <w:t>88</w:t>
            </w:r>
            <w:r w:rsidR="003E609D">
              <w:rPr>
                <w:noProof/>
                <w:webHidden/>
              </w:rPr>
              <w:fldChar w:fldCharType="end"/>
            </w:r>
          </w:hyperlink>
        </w:p>
        <w:p w14:paraId="24A57F53" w14:textId="6CA9F498"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67" w:history="1">
            <w:r w:rsidR="003E609D" w:rsidRPr="006C3FC6">
              <w:rPr>
                <w:rStyle w:val="-"/>
                <w:noProof/>
                <w:lang w:val="el-GR"/>
              </w:rPr>
              <w:t>ΠΑΡΑΡΤΗΜΑ IX– ΕΝΗΜΕΡΩΣΗ ΓΙΑ ΤΗΝ ΕΠΕΞΕΡΓΑΣΙΑ ΠΡΟΣΩΠΙΚΩΝ ΔΕΔΟΜΕΝΩΝ</w:t>
            </w:r>
            <w:r w:rsidR="003E609D">
              <w:rPr>
                <w:noProof/>
                <w:webHidden/>
              </w:rPr>
              <w:tab/>
            </w:r>
            <w:r w:rsidR="003E609D">
              <w:rPr>
                <w:noProof/>
                <w:webHidden/>
              </w:rPr>
              <w:fldChar w:fldCharType="begin"/>
            </w:r>
            <w:r w:rsidR="003E609D">
              <w:rPr>
                <w:noProof/>
                <w:webHidden/>
              </w:rPr>
              <w:instrText xml:space="preserve"> PAGEREF _Toc123831067 \h </w:instrText>
            </w:r>
            <w:r w:rsidR="003E609D">
              <w:rPr>
                <w:noProof/>
                <w:webHidden/>
              </w:rPr>
            </w:r>
            <w:r w:rsidR="003E609D">
              <w:rPr>
                <w:noProof/>
                <w:webHidden/>
              </w:rPr>
              <w:fldChar w:fldCharType="separate"/>
            </w:r>
            <w:r w:rsidR="006259E1">
              <w:rPr>
                <w:noProof/>
                <w:webHidden/>
              </w:rPr>
              <w:t>89</w:t>
            </w:r>
            <w:r w:rsidR="003E609D">
              <w:rPr>
                <w:noProof/>
                <w:webHidden/>
              </w:rPr>
              <w:fldChar w:fldCharType="end"/>
            </w:r>
          </w:hyperlink>
        </w:p>
        <w:p w14:paraId="7C126605" w14:textId="1821DAB3" w:rsidR="003E609D"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831068" w:history="1">
            <w:r w:rsidR="003E609D" w:rsidRPr="006C3FC6">
              <w:rPr>
                <w:rStyle w:val="-"/>
                <w:noProof/>
                <w:lang w:val="el-GR"/>
              </w:rPr>
              <w:t xml:space="preserve">ΠΑΡΑΡΤΗΜΑ </w:t>
            </w:r>
            <w:r w:rsidR="003E609D" w:rsidRPr="006C3FC6">
              <w:rPr>
                <w:rStyle w:val="-"/>
                <w:noProof/>
              </w:rPr>
              <w:t>X</w:t>
            </w:r>
            <w:r w:rsidR="003E609D" w:rsidRPr="006C3FC6">
              <w:rPr>
                <w:rStyle w:val="-"/>
                <w:noProof/>
                <w:lang w:val="el-GR"/>
              </w:rPr>
              <w:t xml:space="preserve"> – Ρήτρα Ακεραιότητας</w:t>
            </w:r>
            <w:r w:rsidR="003E609D">
              <w:rPr>
                <w:noProof/>
                <w:webHidden/>
              </w:rPr>
              <w:tab/>
            </w:r>
            <w:r w:rsidR="003E609D">
              <w:rPr>
                <w:noProof/>
                <w:webHidden/>
              </w:rPr>
              <w:fldChar w:fldCharType="begin"/>
            </w:r>
            <w:r w:rsidR="003E609D">
              <w:rPr>
                <w:noProof/>
                <w:webHidden/>
              </w:rPr>
              <w:instrText xml:space="preserve"> PAGEREF _Toc123831068 \h </w:instrText>
            </w:r>
            <w:r w:rsidR="003E609D">
              <w:rPr>
                <w:noProof/>
                <w:webHidden/>
              </w:rPr>
            </w:r>
            <w:r w:rsidR="003E609D">
              <w:rPr>
                <w:noProof/>
                <w:webHidden/>
              </w:rPr>
              <w:fldChar w:fldCharType="separate"/>
            </w:r>
            <w:r w:rsidR="006259E1">
              <w:rPr>
                <w:noProof/>
                <w:webHidden/>
              </w:rPr>
              <w:t>90</w:t>
            </w:r>
            <w:r w:rsidR="003E609D">
              <w:rPr>
                <w:noProof/>
                <w:webHidden/>
              </w:rPr>
              <w:fldChar w:fldCharType="end"/>
            </w:r>
          </w:hyperlink>
        </w:p>
        <w:p w14:paraId="25698511" w14:textId="68E0C9F8"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8"/>
        </w:numPr>
        <w:rPr>
          <w:lang w:val="el-GR"/>
        </w:rPr>
      </w:pPr>
      <w:bookmarkStart w:id="8" w:name="_Toc97194404"/>
      <w:bookmarkStart w:id="9" w:name="_Toc123830968"/>
      <w:r w:rsidRPr="003329FF">
        <w:rPr>
          <w:lang w:val="el-GR"/>
        </w:rPr>
        <w:lastRenderedPageBreak/>
        <w:t>ΑΝΑΘΕΤΟΥΣΑ ΑΡΧΗ ΚΑΙ ΑΝΤΙΚΕΙΜΕΝΟ ΣΥΜΒΑΣΗΣ</w:t>
      </w:r>
      <w:bookmarkEnd w:id="8"/>
      <w:bookmarkEnd w:id="9"/>
    </w:p>
    <w:p w14:paraId="473A9C05" w14:textId="77777777" w:rsidR="008338F0" w:rsidRPr="0032146B" w:rsidRDefault="003355E7">
      <w:pPr>
        <w:pStyle w:val="2"/>
        <w:numPr>
          <w:ilvl w:val="1"/>
          <w:numId w:val="19"/>
        </w:numPr>
        <w:rPr>
          <w:lang w:val="el-GR"/>
        </w:rPr>
      </w:pPr>
      <w:bookmarkStart w:id="10" w:name="_Toc97194256"/>
      <w:bookmarkStart w:id="11" w:name="_Toc97194405"/>
      <w:bookmarkStart w:id="12" w:name="_Toc123830969"/>
      <w:r w:rsidRPr="0032146B">
        <w:rPr>
          <w:lang w:val="el-GR"/>
        </w:rPr>
        <w:t>Στοιχεία Αναθέτουσας Αρχής</w:t>
      </w:r>
      <w:bookmarkEnd w:id="10"/>
      <w:bookmarkEnd w:id="11"/>
      <w:bookmarkEnd w:id="12"/>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75470A"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000000">
            <w:pPr>
              <w:pStyle w:val="normalwithoutspacing"/>
              <w:snapToGrid w:val="0"/>
              <w:rPr>
                <w:lang w:val="en-US"/>
              </w:rPr>
            </w:pPr>
            <w:hyperlink r:id="rId13"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1CC0D777" w:rsidR="008338F0" w:rsidRPr="00075EF0" w:rsidRDefault="00075EF0">
            <w:pPr>
              <w:pStyle w:val="normalwithoutspacing"/>
              <w:snapToGrid w:val="0"/>
              <w:rPr>
                <w:highlight w:val="magenta"/>
              </w:rPr>
            </w:pPr>
            <w:r w:rsidRPr="00956F62">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000000">
            <w:pPr>
              <w:pStyle w:val="normalwithoutspacing"/>
              <w:snapToGrid w:val="0"/>
            </w:pPr>
            <w:hyperlink r:id="rId14"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29708AB"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23830970"/>
      <w:r w:rsidRPr="00603221">
        <w:rPr>
          <w:rFonts w:cs="Tahoma"/>
          <w:lang w:val="el-GR"/>
        </w:rPr>
        <w:t>Στοιχεία Διαδικασίας - Χρηματοδότηση</w:t>
      </w:r>
      <w:bookmarkEnd w:id="13"/>
      <w:bookmarkEnd w:id="14"/>
      <w:bookmarkEnd w:id="15"/>
      <w:bookmarkEnd w:id="16"/>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76ED8666"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1149F443" w14:textId="77777777" w:rsidR="00092F07" w:rsidRPr="00092F07"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580A0B">
        <w:t>1023711-0000000 (Γενικές Κρατικές Δαπάνες) του Υπουργείου Οικονομικών.</w:t>
      </w:r>
    </w:p>
    <w:p w14:paraId="4E3341C0" w14:textId="612CAF08" w:rsidR="00295C2E" w:rsidRDefault="00295C2E" w:rsidP="00824E13">
      <w:pPr>
        <w:pStyle w:val="normalwithoutspacing"/>
      </w:pP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23830971"/>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1BF1E2A9" w14:textId="1228CA8C"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00337D8E" w:rsidRPr="00337D8E">
        <w:rPr>
          <w:rFonts w:cstheme="minorHAnsi"/>
          <w:bCs/>
          <w:color w:val="000000"/>
          <w:lang w:val="el-GR"/>
        </w:rPr>
        <w:t>η παροχή Υπηρεσιών δημοσιότητας</w:t>
      </w:r>
      <w:r w:rsidRPr="000E3C4E">
        <w:rPr>
          <w:lang w:val="el-GR"/>
        </w:rPr>
        <w:t xml:space="preserve">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F2571B">
        <w:rPr>
          <w:lang w:val="el-GR"/>
        </w:rPr>
        <w:t>.</w:t>
      </w:r>
    </w:p>
    <w:p w14:paraId="0E066E19" w14:textId="6DA4DB89" w:rsidR="00894F95" w:rsidRPr="00894F95" w:rsidRDefault="003355E7" w:rsidP="00894F95">
      <w:pPr>
        <w:suppressAutoHyphens w:val="0"/>
        <w:spacing w:after="0"/>
        <w:rPr>
          <w:lang w:val="el-GR" w:eastAsia="en-US"/>
        </w:rPr>
      </w:pPr>
      <w:r w:rsidRPr="00603221">
        <w:rPr>
          <w:lang w:val="el-GR"/>
        </w:rPr>
        <w:t>Οι παρεχόμενες υπηρεσίες κατατάσσονται στους ακόλουθους κωδικούς του Κοινού Λεξιλογίου δημοσίων συμβάσεων (CPV) :</w:t>
      </w:r>
      <w:r w:rsidR="00894F95" w:rsidRPr="00894F95">
        <w:rPr>
          <w:lang w:val="el-GR" w:eastAsia="en-US"/>
        </w:rPr>
        <w:t xml:space="preserve"> 79341000-6 Υπηρεσίες διαφήμισης </w:t>
      </w:r>
    </w:p>
    <w:p w14:paraId="27BA6197" w14:textId="77777777" w:rsidR="00894F95" w:rsidRPr="00894F95" w:rsidRDefault="00894F95" w:rsidP="00894F95">
      <w:pPr>
        <w:suppressAutoHyphens w:val="0"/>
        <w:spacing w:after="0"/>
        <w:rPr>
          <w:lang w:val="el-GR" w:eastAsia="en-US"/>
        </w:rPr>
      </w:pPr>
    </w:p>
    <w:p w14:paraId="343EB3A6" w14:textId="77777777" w:rsidR="00894F95" w:rsidRPr="00894F95" w:rsidRDefault="00894F95" w:rsidP="00894F95">
      <w:pPr>
        <w:suppressAutoHyphens w:val="0"/>
        <w:spacing w:after="0"/>
        <w:rPr>
          <w:lang w:val="el-GR" w:eastAsia="en-US"/>
        </w:rPr>
      </w:pPr>
      <w:r w:rsidRPr="00894F95">
        <w:rPr>
          <w:lang w:val="el-GR" w:eastAsia="en-US"/>
        </w:rPr>
        <w:t>79341100-7 Υπηρεσίες παροχής συμβουλών σε θέματα διαφήμισης</w:t>
      </w:r>
    </w:p>
    <w:p w14:paraId="10970E25" w14:textId="77777777" w:rsidR="00894F95" w:rsidRDefault="00894F95" w:rsidP="00894F95">
      <w:pPr>
        <w:spacing w:before="120"/>
        <w:contextualSpacing/>
        <w:rPr>
          <w:rFonts w:cstheme="minorHAnsi"/>
          <w:lang w:val="el-GR"/>
        </w:rPr>
      </w:pPr>
    </w:p>
    <w:p w14:paraId="7DC05B8F" w14:textId="6A288E2D" w:rsidR="000E3C4E" w:rsidRPr="000E3C4E" w:rsidRDefault="000E3C4E">
      <w:pPr>
        <w:rPr>
          <w:lang w:val="el-GR"/>
        </w:rPr>
      </w:pPr>
      <w:r w:rsidRPr="000E3C4E">
        <w:rPr>
          <w:lang w:val="el-GR"/>
        </w:rPr>
        <w:t>Συνολική  εκτιμώμενη αξία σύμβασης €</w:t>
      </w:r>
      <w:r w:rsidR="00337D8E">
        <w:rPr>
          <w:lang w:val="el-GR"/>
        </w:rPr>
        <w:t>190</w:t>
      </w:r>
      <w:r w:rsidRPr="000E3C4E">
        <w:rPr>
          <w:lang w:val="el-GR"/>
        </w:rPr>
        <w:t>.000,00 μη Περιλαμβανομένου ΦΠΑ , προϋπολογισμός με ΦΠΑ: €2</w:t>
      </w:r>
      <w:r w:rsidR="00337D8E">
        <w:rPr>
          <w:lang w:val="el-GR"/>
        </w:rPr>
        <w:t>35</w:t>
      </w:r>
      <w:r w:rsidRPr="000E3C4E">
        <w:rPr>
          <w:lang w:val="el-GR"/>
        </w:rPr>
        <w:t>.</w:t>
      </w:r>
      <w:r w:rsidR="00337D8E">
        <w:rPr>
          <w:lang w:val="el-GR"/>
        </w:rPr>
        <w:t>600</w:t>
      </w:r>
      <w:r w:rsidRPr="000E3C4E">
        <w:rPr>
          <w:lang w:val="el-GR"/>
        </w:rPr>
        <w:t>,00, ΦΠΑ 24% €</w:t>
      </w:r>
      <w:r w:rsidR="00337D8E">
        <w:rPr>
          <w:lang w:val="el-GR"/>
        </w:rPr>
        <w:t>45</w:t>
      </w:r>
      <w:r w:rsidRPr="000E3C4E">
        <w:rPr>
          <w:lang w:val="el-GR"/>
        </w:rPr>
        <w:t>.</w:t>
      </w:r>
      <w:r w:rsidR="00337D8E">
        <w:rPr>
          <w:lang w:val="el-GR"/>
        </w:rPr>
        <w:t>600</w:t>
      </w:r>
      <w:r w:rsidRPr="000E3C4E">
        <w:rPr>
          <w:lang w:val="el-GR"/>
        </w:rPr>
        <w:t>,00.</w:t>
      </w:r>
    </w:p>
    <w:p w14:paraId="40797A5E" w14:textId="151DC1F6"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6259E1">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522669DF"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6259E1"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0"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0"/>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1" w:name="_Toc97194259"/>
      <w:bookmarkStart w:id="22" w:name="_Toc97194408"/>
      <w:bookmarkStart w:id="23" w:name="_Toc123830972"/>
      <w:r w:rsidRPr="00603221">
        <w:rPr>
          <w:rFonts w:cs="Tahoma"/>
          <w:lang w:val="el-GR"/>
        </w:rPr>
        <w:t>Θεσμικό πλαίσιο</w:t>
      </w:r>
      <w:bookmarkEnd w:id="21"/>
      <w:bookmarkEnd w:id="22"/>
      <w:bookmarkEnd w:id="23"/>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7B229F24" w14:textId="77777777" w:rsidR="00930A45" w:rsidRPr="00930A4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bookmarkStart w:id="24" w:name="_Hlk71646966"/>
      <w:r w:rsidRPr="00930A45">
        <w:rPr>
          <w:lang w:val="el-GR"/>
        </w:rPr>
        <w:t>Το Α.88 του Ν. 1892/1990 «Για τον εκσυγχρονισμό και την ανάπτυξη και άλλες διατάξεις» (ΦΕΚ 101/Α/31-07-1990).</w:t>
      </w:r>
    </w:p>
    <w:p w14:paraId="7A401432" w14:textId="77777777" w:rsidR="00930A45" w:rsidRPr="00930A4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930A45">
        <w:rPr>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753C691" w14:textId="77777777" w:rsidR="00930A45" w:rsidRPr="00930A45" w:rsidRDefault="00930A45" w:rsidP="00930A45">
      <w:pPr>
        <w:numPr>
          <w:ilvl w:val="0"/>
          <w:numId w:val="34"/>
        </w:numPr>
        <w:snapToGrid w:val="0"/>
        <w:spacing w:before="120"/>
        <w:ind w:left="284" w:hanging="426"/>
        <w:rPr>
          <w:lang w:val="el-GR"/>
        </w:rPr>
      </w:pPr>
      <w:r w:rsidRPr="00930A45">
        <w:rPr>
          <w:lang w:val="el-GR"/>
        </w:rPr>
        <w:t>Τον Ν. 2859/2000 “Κύρωση Κώδικα Φόρου Προστιθέμενης Αξίας” (ΦΕΚ 248/Α/07-11-2000).</w:t>
      </w:r>
    </w:p>
    <w:p w14:paraId="33F55AA7"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D35A1B">
        <w:t>L</w:t>
      </w:r>
      <w:r w:rsidRPr="002A02F5">
        <w:rPr>
          <w:lang w:val="el-GR"/>
        </w:rPr>
        <w:t xml:space="preserve"> 156/16.6.2012) </w:t>
      </w:r>
      <w:r w:rsidRPr="002A02F5">
        <w:rPr>
          <w:lang w:val="el-GR"/>
        </w:rPr>
        <w:lastRenderedPageBreak/>
        <w:t>στο ελληνικό δίκαιο, τροποποίηση του ν. 3419/2005 (Α 297) και άλλες διατάξεις» (ΦΕΚ 265/Α/23-12-2014) και ισχύει.</w:t>
      </w:r>
    </w:p>
    <w:p w14:paraId="66A3986D" w14:textId="77777777" w:rsidR="00930A45" w:rsidRDefault="00930A45" w:rsidP="00930A45">
      <w:pPr>
        <w:pStyle w:val="aff"/>
        <w:numPr>
          <w:ilvl w:val="0"/>
          <w:numId w:val="34"/>
        </w:numPr>
        <w:suppressAutoHyphens w:val="0"/>
        <w:autoSpaceDE w:val="0"/>
        <w:autoSpaceDN w:val="0"/>
        <w:adjustRightInd w:val="0"/>
        <w:snapToGrid w:val="0"/>
        <w:spacing w:before="120"/>
        <w:ind w:left="284" w:hanging="426"/>
        <w:contextualSpacing w:val="0"/>
      </w:pPr>
      <w:r w:rsidRPr="002A02F5">
        <w:rPr>
          <w:lang w:val="el-GR"/>
        </w:rPr>
        <w:t xml:space="preserve">Τον </w:t>
      </w:r>
      <w:r w:rsidRPr="00D35A1B">
        <w:t>N</w:t>
      </w:r>
      <w:r w:rsidRPr="002A02F5">
        <w:rPr>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D35A1B">
        <w:t>(ΦΕΚ 309/A/31-12-2003), όπ</w:t>
      </w:r>
      <w:proofErr w:type="spellStart"/>
      <w:r w:rsidRPr="00D35A1B">
        <w:t>ως</w:t>
      </w:r>
      <w:proofErr w:type="spellEnd"/>
      <w:r w:rsidRPr="00D35A1B">
        <w:t xml:space="preserve"> </w:t>
      </w:r>
      <w:proofErr w:type="spellStart"/>
      <w:r w:rsidRPr="00D35A1B">
        <w:t>τρο</w:t>
      </w:r>
      <w:proofErr w:type="spellEnd"/>
      <w:r w:rsidRPr="00D35A1B">
        <w:t xml:space="preserve">ποποιήθηκε και </w:t>
      </w:r>
      <w:proofErr w:type="spellStart"/>
      <w:r w:rsidRPr="00D35A1B">
        <w:t>ισχύει</w:t>
      </w:r>
      <w:proofErr w:type="spellEnd"/>
      <w:r w:rsidRPr="00D35A1B">
        <w:t>.</w:t>
      </w:r>
    </w:p>
    <w:p w14:paraId="2D1B6CAF"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10253C4F"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Τον Ν. 3389/2005 «Συμπράξεις Δημόσιου και Ιδιωτικού Τομέα» (ΦΕΚ 232/Α/ 22-09-2005).</w:t>
      </w:r>
    </w:p>
    <w:p w14:paraId="7F876827" w14:textId="77777777" w:rsidR="00930A45" w:rsidRPr="002A02F5" w:rsidRDefault="00930A45" w:rsidP="00930A45">
      <w:pPr>
        <w:numPr>
          <w:ilvl w:val="0"/>
          <w:numId w:val="34"/>
        </w:numPr>
        <w:snapToGrid w:val="0"/>
        <w:spacing w:before="120"/>
        <w:ind w:left="284" w:hanging="426"/>
        <w:rPr>
          <w:lang w:val="el-GR"/>
        </w:rPr>
      </w:pPr>
      <w:r w:rsidRPr="002A02F5">
        <w:rPr>
          <w:lang w:val="el-GR"/>
        </w:rPr>
        <w:t>Τον Ν. 3419/2005 “Γενικό Εμπορικό Μητρώο (Γ.Ε.ΜΗ.) και Εκσυγχρονισμός της Επιμελητηριακής Νομοθεσίας” (ΦΕΚ 297/Α/06-12-2005).</w:t>
      </w:r>
    </w:p>
    <w:p w14:paraId="08B3AEFC" w14:textId="77777777" w:rsidR="00930A45" w:rsidRDefault="00930A45" w:rsidP="00930A45">
      <w:pPr>
        <w:pStyle w:val="aff"/>
        <w:numPr>
          <w:ilvl w:val="0"/>
          <w:numId w:val="34"/>
        </w:numPr>
        <w:suppressAutoHyphens w:val="0"/>
        <w:autoSpaceDE w:val="0"/>
        <w:autoSpaceDN w:val="0"/>
        <w:snapToGrid w:val="0"/>
        <w:spacing w:before="120"/>
        <w:ind w:left="284" w:hanging="426"/>
        <w:contextualSpacing w:val="0"/>
      </w:pPr>
      <w:r w:rsidRPr="002A02F5">
        <w:rPr>
          <w:lang w:val="el-GR"/>
        </w:rPr>
        <w:t xml:space="preserve">Τον </w:t>
      </w:r>
      <w:r w:rsidRPr="00D35A1B" w:rsidDel="006B22E5">
        <w:t>N</w:t>
      </w:r>
      <w:r w:rsidRPr="002A02F5" w:rsidDel="006B22E5">
        <w:rPr>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D35A1B" w:rsidDel="006B22E5">
        <w:t>ΦΕΚ (967/Β/21-07-2006).</w:t>
      </w:r>
    </w:p>
    <w:p w14:paraId="704CB51D"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D0C46">
        <w:t>B</w:t>
      </w:r>
      <w:r w:rsidRPr="002A02F5">
        <w:rPr>
          <w:lang w:val="el-GR"/>
        </w:rPr>
        <w:t>/23-08-2007).</w:t>
      </w:r>
    </w:p>
    <w:p w14:paraId="49CD02E2" w14:textId="77777777" w:rsidR="00930A45" w:rsidRPr="00CA6339" w:rsidRDefault="00930A45" w:rsidP="00930A45">
      <w:pPr>
        <w:pStyle w:val="aff"/>
        <w:numPr>
          <w:ilvl w:val="0"/>
          <w:numId w:val="34"/>
        </w:numPr>
        <w:suppressAutoHyphens w:val="0"/>
        <w:snapToGrid w:val="0"/>
        <w:spacing w:before="120"/>
        <w:ind w:left="284" w:hanging="426"/>
        <w:contextualSpacing w:val="0"/>
      </w:pPr>
      <w:r w:rsidRPr="002A02F5">
        <w:rPr>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35A1B">
        <w:t>N</w:t>
      </w:r>
      <w:r w:rsidRPr="002A02F5">
        <w:rPr>
          <w:lang w:val="el-GR"/>
        </w:rPr>
        <w:t xml:space="preserve">. 3588/2007 (πτωχευτικός κώδικας) - Προπτωχευτική διαδικασία εξυγίανσης και άλλες διατάξεις.” </w:t>
      </w:r>
      <w:r w:rsidRPr="00D35A1B">
        <w:t xml:space="preserve">(ΦΕΚ 204/Α/15-09-2011), </w:t>
      </w:r>
      <w:proofErr w:type="spellStart"/>
      <w:r w:rsidRPr="00D35A1B">
        <w:t>εκτός</w:t>
      </w:r>
      <w:proofErr w:type="spellEnd"/>
      <w:r w:rsidRPr="00D35A1B">
        <w:t xml:space="preserve"> </w:t>
      </w:r>
      <w:proofErr w:type="spellStart"/>
      <w:r w:rsidRPr="00D35A1B">
        <w:t>της</w:t>
      </w:r>
      <w:proofErr w:type="spellEnd"/>
      <w:r w:rsidRPr="00D35A1B">
        <w:t xml:space="preserve"> παρ. 3 </w:t>
      </w:r>
      <w:proofErr w:type="spellStart"/>
      <w:r w:rsidRPr="00D35A1B">
        <w:t>του</w:t>
      </w:r>
      <w:proofErr w:type="spellEnd"/>
      <w:r w:rsidRPr="00D35A1B">
        <w:t xml:space="preserve"> Α.2.</w:t>
      </w:r>
    </w:p>
    <w:p w14:paraId="58F480ED" w14:textId="77777777" w:rsidR="00930A45" w:rsidRPr="002A02F5" w:rsidRDefault="00930A45" w:rsidP="00930A45">
      <w:pPr>
        <w:pStyle w:val="aff"/>
        <w:numPr>
          <w:ilvl w:val="0"/>
          <w:numId w:val="34"/>
        </w:numPr>
        <w:suppressAutoHyphens w:val="0"/>
        <w:autoSpaceDE w:val="0"/>
        <w:autoSpaceDN w:val="0"/>
        <w:adjustRightInd w:val="0"/>
        <w:snapToGrid w:val="0"/>
        <w:spacing w:before="120"/>
        <w:ind w:left="284" w:hanging="426"/>
        <w:contextualSpacing w:val="0"/>
        <w:rPr>
          <w:lang w:val="el-GR"/>
        </w:rPr>
      </w:pPr>
      <w:r w:rsidRPr="002A02F5">
        <w:rPr>
          <w:lang w:val="el-GR"/>
        </w:rPr>
        <w:t>Τον Ν. 4152/2013 «Επείγοντα μέτρα εφαρμογής των νόμων 4046/2012, 4093/2012 και 4127/2013» (ΦΕΚ 107/Α/09-05-2013).</w:t>
      </w:r>
    </w:p>
    <w:p w14:paraId="3702E25C"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 xml:space="preserve">Τον </w:t>
      </w:r>
      <w:r w:rsidRPr="00D35A1B">
        <w:t>N</w:t>
      </w:r>
      <w:r w:rsidRPr="002A02F5">
        <w:rPr>
          <w:lang w:val="el-GR"/>
        </w:rPr>
        <w:t>. 4270/2014 “Αρχές δημοσιονομικής διαχείρισης και εποπτείας (ενσωμάτωση της Οδηγίας 2011/85/ΕΕ) - δημόσιο λογιστικό και άλλες διατάξεις.” (ΦΕΚ 143/</w:t>
      </w:r>
      <w:r w:rsidRPr="00D35A1B">
        <w:t>A</w:t>
      </w:r>
      <w:r w:rsidRPr="002A02F5">
        <w:rPr>
          <w:lang w:val="el-GR"/>
        </w:rPr>
        <w:t>/28-06-2014),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04B2AA3C" w14:textId="77777777" w:rsidR="00930A45" w:rsidRDefault="00930A45" w:rsidP="00930A45">
      <w:pPr>
        <w:pStyle w:val="aff"/>
        <w:numPr>
          <w:ilvl w:val="0"/>
          <w:numId w:val="34"/>
        </w:numPr>
        <w:suppressAutoHyphens w:val="0"/>
        <w:snapToGrid w:val="0"/>
        <w:spacing w:before="120"/>
        <w:ind w:left="284" w:hanging="426"/>
        <w:contextualSpacing w:val="0"/>
      </w:pPr>
      <w:r w:rsidRPr="002A02F5">
        <w:rPr>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80EA9">
        <w:t>L</w:t>
      </w:r>
      <w:r w:rsidRPr="002A02F5">
        <w:rPr>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480EA9">
        <w:t>[</w:t>
      </w:r>
      <w:proofErr w:type="spellStart"/>
      <w:r w:rsidRPr="00480EA9">
        <w:t>Τρο</w:t>
      </w:r>
      <w:proofErr w:type="spellEnd"/>
      <w:r w:rsidRPr="00480EA9">
        <w:t>ποποιήθηκε β</w:t>
      </w:r>
      <w:proofErr w:type="spellStart"/>
      <w:r w:rsidRPr="00480EA9">
        <w:t>άσει</w:t>
      </w:r>
      <w:proofErr w:type="spellEnd"/>
      <w:r w:rsidRPr="00480EA9">
        <w:t xml:space="preserve"> </w:t>
      </w:r>
      <w:proofErr w:type="spellStart"/>
      <w:r w:rsidRPr="00480EA9">
        <w:t>του</w:t>
      </w:r>
      <w:proofErr w:type="spellEnd"/>
      <w:r w:rsidRPr="00480EA9">
        <w:t xml:space="preserve"> Α.58, Ν. 4465/2017 (ΦΕΚ 47/Α/04-04-2017)].</w:t>
      </w:r>
    </w:p>
    <w:p w14:paraId="553965DC" w14:textId="77777777" w:rsidR="00930A45" w:rsidRPr="002A02F5" w:rsidRDefault="00930A45" w:rsidP="00930A45">
      <w:pPr>
        <w:numPr>
          <w:ilvl w:val="0"/>
          <w:numId w:val="34"/>
        </w:numPr>
        <w:snapToGrid w:val="0"/>
        <w:spacing w:before="120"/>
        <w:ind w:left="284" w:hanging="426"/>
        <w:rPr>
          <w:lang w:val="el-GR"/>
        </w:rPr>
      </w:pPr>
      <w:r w:rsidRPr="002A02F5">
        <w:rPr>
          <w:lang w:val="el-GR"/>
        </w:rPr>
        <w:t>Το Π.Δ. 28/2015 “Κωδικοποίηση διατάξεων για την πρόσβαση σε δημόσια έγγραφα και στοιχεία» ΦΕΚ (34/Α/23-03-2015).</w:t>
      </w:r>
    </w:p>
    <w:p w14:paraId="16058D41"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6E08B267"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5EB117AC"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lastRenderedPageBreak/>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D35A1B">
        <w:t>L</w:t>
      </w:r>
      <w:r w:rsidRPr="002A02F5">
        <w:rPr>
          <w:lang w:val="el-GR"/>
        </w:rPr>
        <w:t xml:space="preserve"> 94/1/28-03-2014) και άλλες διατάξεις» (ΦΕΚ 148/Α/08-08-2016).</w:t>
      </w:r>
    </w:p>
    <w:p w14:paraId="4AE5FDDF" w14:textId="77777777" w:rsidR="00930A45" w:rsidRPr="002A02F5" w:rsidRDefault="00930A45" w:rsidP="00930A45">
      <w:pPr>
        <w:numPr>
          <w:ilvl w:val="0"/>
          <w:numId w:val="34"/>
        </w:numPr>
        <w:snapToGrid w:val="0"/>
        <w:spacing w:before="120"/>
        <w:ind w:left="284" w:hanging="426"/>
        <w:rPr>
          <w:lang w:val="el-GR"/>
        </w:rPr>
      </w:pPr>
      <w:r w:rsidRPr="002A02F5">
        <w:rPr>
          <w:lang w:val="el-GR"/>
        </w:rPr>
        <w:t>Το Π.Δ. 39/2017 “Κανονισμός εξέτασης Προδικαστικών Προσφυγών ενώπιων της Αρχής Εξέτασης Προδικαστικών Προσφυγών” (ΦΕΚ 64/Α/04-05-2017).</w:t>
      </w:r>
    </w:p>
    <w:p w14:paraId="74492C6D" w14:textId="77777777" w:rsidR="00930A45" w:rsidRPr="000146C6" w:rsidRDefault="00930A45" w:rsidP="00930A45">
      <w:pPr>
        <w:numPr>
          <w:ilvl w:val="0"/>
          <w:numId w:val="34"/>
        </w:numPr>
        <w:snapToGrid w:val="0"/>
        <w:spacing w:before="120"/>
        <w:ind w:left="284" w:hanging="426"/>
      </w:pPr>
      <w:r w:rsidRPr="002A02F5">
        <w:rPr>
          <w:lang w:val="el-GR"/>
        </w:rPr>
        <w:t xml:space="preserve">Τον Κανονισμό (ΕΕ, </w:t>
      </w:r>
      <w:proofErr w:type="spellStart"/>
      <w:r w:rsidRPr="002A02F5">
        <w:rPr>
          <w:lang w:val="el-GR"/>
        </w:rPr>
        <w:t>Ευρατόμ</w:t>
      </w:r>
      <w:proofErr w:type="spellEnd"/>
      <w:r w:rsidRPr="002A02F5">
        <w:rPr>
          <w:lang w:val="el-GR"/>
        </w:rPr>
        <w:t xml:space="preserve">)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2A02F5">
        <w:rPr>
          <w:lang w:val="el-GR"/>
        </w:rPr>
        <w:t>Ευρατόμ</w:t>
      </w:r>
      <w:proofErr w:type="spellEnd"/>
      <w:r w:rsidRPr="002A02F5">
        <w:rPr>
          <w:lang w:val="el-GR"/>
        </w:rPr>
        <w:t xml:space="preserve">) αριθ. </w:t>
      </w:r>
      <w:r w:rsidRPr="000146C6">
        <w:t>966/2012.</w:t>
      </w:r>
    </w:p>
    <w:p w14:paraId="363A3853"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Την υπ’ αριθ. 3/2018 Γνωμοδότηση του Νομικού Συμβουλίου του Κράτους.</w:t>
      </w:r>
    </w:p>
    <w:p w14:paraId="728FA330"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Το από 13-07-2018 έντυπο της ΕΑΔΔΗΣΥ με θέμα: «ΥΠΟΧΡΕΩΣΕΙΣ ΔΗΜΟΣΙΕΥΣΕΩΝ ΣΤΟΝ ΕΘΝΙΚΟ ΤΥΠΟ ΚΑΤΑ ΤΟΝ Ν.4412/2016».</w:t>
      </w:r>
    </w:p>
    <w:p w14:paraId="0B745CE1"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Το Α.39 του Ν. 4578/2018 «Μείωση ασφαλιστικών εισφορών και άλλες διατάξεις» (ΦΕΚ 200/Α/03-12-2018).</w:t>
      </w:r>
    </w:p>
    <w:p w14:paraId="0A1BE1B5" w14:textId="77777777" w:rsidR="00930A45" w:rsidRPr="002A02F5" w:rsidRDefault="00930A45" w:rsidP="00930A45">
      <w:pPr>
        <w:numPr>
          <w:ilvl w:val="0"/>
          <w:numId w:val="34"/>
        </w:numPr>
        <w:snapToGrid w:val="0"/>
        <w:spacing w:before="120"/>
        <w:ind w:left="284" w:hanging="426"/>
        <w:rPr>
          <w:lang w:val="el-GR"/>
        </w:rPr>
      </w:pPr>
      <w:r w:rsidRPr="002A02F5">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6AAE988B" w14:textId="77777777" w:rsidR="00930A45" w:rsidRPr="00AA0C7D" w:rsidRDefault="00930A45" w:rsidP="00930A45">
      <w:pPr>
        <w:numPr>
          <w:ilvl w:val="0"/>
          <w:numId w:val="34"/>
        </w:numPr>
        <w:snapToGrid w:val="0"/>
        <w:spacing w:before="120"/>
        <w:ind w:left="284" w:hanging="426"/>
      </w:pPr>
      <w:r w:rsidRPr="002A02F5">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A0C7D">
        <w:t>(ΦΕΚ 119/Α/08-07-2019).</w:t>
      </w:r>
    </w:p>
    <w:p w14:paraId="471F0AC0" w14:textId="77777777" w:rsidR="00930A45" w:rsidRDefault="00930A45" w:rsidP="00930A45">
      <w:pPr>
        <w:numPr>
          <w:ilvl w:val="0"/>
          <w:numId w:val="34"/>
        </w:numPr>
        <w:snapToGrid w:val="0"/>
        <w:spacing w:before="120"/>
        <w:ind w:left="284" w:hanging="426"/>
      </w:pPr>
      <w:r w:rsidRPr="002A02F5">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F78C9">
        <w:t xml:space="preserve">(ΦΕΚ 133/Α/07-08-2019). </w:t>
      </w:r>
    </w:p>
    <w:p w14:paraId="0CEC4411" w14:textId="77777777" w:rsidR="00930A45" w:rsidRPr="002A02F5" w:rsidRDefault="00930A45" w:rsidP="00930A45">
      <w:pPr>
        <w:numPr>
          <w:ilvl w:val="0"/>
          <w:numId w:val="34"/>
        </w:numPr>
        <w:snapToGrid w:val="0"/>
        <w:spacing w:before="120"/>
        <w:ind w:left="284" w:hanging="426"/>
        <w:rPr>
          <w:lang w:val="el-GR"/>
        </w:rPr>
      </w:pPr>
      <w:r w:rsidRPr="002A02F5">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6F672E">
        <w:t>L</w:t>
      </w:r>
      <w:r w:rsidRPr="002A02F5">
        <w:rPr>
          <w:lang w:val="el-GR"/>
        </w:rPr>
        <w:t xml:space="preserve"> 119). </w:t>
      </w:r>
    </w:p>
    <w:p w14:paraId="5EFBEB42" w14:textId="77777777" w:rsidR="00930A45" w:rsidRPr="002A02F5" w:rsidRDefault="00930A45" w:rsidP="00930A45">
      <w:pPr>
        <w:numPr>
          <w:ilvl w:val="0"/>
          <w:numId w:val="34"/>
        </w:numPr>
        <w:snapToGrid w:val="0"/>
        <w:spacing w:before="120"/>
        <w:ind w:left="284" w:hanging="426"/>
        <w:rPr>
          <w:lang w:val="el-GR"/>
        </w:rPr>
      </w:pPr>
      <w:r w:rsidRPr="002A02F5">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17D2DD4" w14:textId="77777777" w:rsidR="00930A45" w:rsidRPr="002A02F5" w:rsidRDefault="00930A45" w:rsidP="00930A45">
      <w:pPr>
        <w:numPr>
          <w:ilvl w:val="0"/>
          <w:numId w:val="34"/>
        </w:numPr>
        <w:snapToGrid w:val="0"/>
        <w:spacing w:before="120"/>
        <w:ind w:left="284" w:hanging="426"/>
        <w:rPr>
          <w:lang w:val="el-GR"/>
        </w:rPr>
      </w:pPr>
      <w:r w:rsidRPr="002A02F5">
        <w:rPr>
          <w:lang w:val="el-GR"/>
        </w:rPr>
        <w:t xml:space="preserve">Τον Ν. 4635/2019 (ιδίως  των άρθρων 85 </w:t>
      </w:r>
      <w:proofErr w:type="spellStart"/>
      <w:r w:rsidRPr="002A02F5">
        <w:rPr>
          <w:lang w:val="el-GR"/>
        </w:rPr>
        <w:t>επ</w:t>
      </w:r>
      <w:proofErr w:type="spellEnd"/>
      <w:r w:rsidRPr="002A02F5">
        <w:rPr>
          <w:lang w:val="el-GR"/>
        </w:rPr>
        <w:t>.) “Επενδύω στην Ελλάδα και άλλες διατάξεις” (ΦΕΚ 167/Α/30-10-2019).</w:t>
      </w:r>
    </w:p>
    <w:p w14:paraId="3A53D23E"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860EF0">
        <w:t>A</w:t>
      </w:r>
      <w:r w:rsidRPr="002A02F5">
        <w:rPr>
          <w:lang w:val="el-GR"/>
        </w:rPr>
        <w:t>/29-06-2020).</w:t>
      </w:r>
    </w:p>
    <w:p w14:paraId="3CB55F27"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5103D2D"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2B07B14E"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D35A1B">
        <w:t>COVID</w:t>
      </w:r>
      <w:r w:rsidRPr="002A02F5">
        <w:rPr>
          <w:lang w:val="el-GR"/>
        </w:rPr>
        <w:t>- 19, επείγουσες δημοσιονομικές και φορολογικές ρυθμίσεις και άλλες διατάξεις» (ΦΕΚ 17/</w:t>
      </w:r>
      <w:r w:rsidRPr="00D35A1B">
        <w:t>A</w:t>
      </w:r>
      <w:r w:rsidRPr="002A02F5">
        <w:rPr>
          <w:lang w:val="el-GR"/>
        </w:rPr>
        <w:t xml:space="preserve">/05-02-2021). </w:t>
      </w:r>
    </w:p>
    <w:p w14:paraId="6129BB86"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E1452C">
        <w:t>L</w:t>
      </w:r>
      <w:r w:rsidRPr="002A02F5">
        <w:rPr>
          <w:lang w:val="el-GR"/>
        </w:rPr>
        <w:t xml:space="preserve"> 57/1).</w:t>
      </w:r>
    </w:p>
    <w:p w14:paraId="190BFABE"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E1452C">
        <w:t>L</w:t>
      </w:r>
      <w:r w:rsidRPr="002A02F5">
        <w:rPr>
          <w:lang w:val="el-GR"/>
        </w:rPr>
        <w:t xml:space="preserve"> 57/17).</w:t>
      </w:r>
    </w:p>
    <w:p w14:paraId="7B9F168C"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2130FCA9" w14:textId="77777777" w:rsidR="00930A45" w:rsidRDefault="00930A45" w:rsidP="00930A45">
      <w:pPr>
        <w:pStyle w:val="aff"/>
        <w:numPr>
          <w:ilvl w:val="0"/>
          <w:numId w:val="34"/>
        </w:numPr>
        <w:suppressAutoHyphens w:val="0"/>
        <w:snapToGrid w:val="0"/>
        <w:spacing w:before="120"/>
        <w:ind w:left="284" w:hanging="426"/>
        <w:contextualSpacing w:val="0"/>
      </w:pPr>
      <w:r w:rsidRPr="002A02F5">
        <w:rPr>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D35A1B">
        <w:t>52415 ΕΞ 2022 Απ</w:t>
      </w:r>
      <w:proofErr w:type="spellStart"/>
      <w:r w:rsidRPr="00D35A1B">
        <w:t>όφ</w:t>
      </w:r>
      <w:proofErr w:type="spellEnd"/>
      <w:r w:rsidRPr="00D35A1B">
        <w:t xml:space="preserve">αση </w:t>
      </w:r>
      <w:proofErr w:type="spellStart"/>
      <w:r w:rsidRPr="00D35A1B">
        <w:t>του</w:t>
      </w:r>
      <w:proofErr w:type="spellEnd"/>
      <w:r w:rsidRPr="00D35A1B">
        <w:t xml:space="preserve"> </w:t>
      </w:r>
      <w:proofErr w:type="spellStart"/>
      <w:r w:rsidRPr="00D35A1B">
        <w:t>Αν</w:t>
      </w:r>
      <w:proofErr w:type="spellEnd"/>
      <w:r w:rsidRPr="00D35A1B">
        <w:t xml:space="preserve">απληρωτή Υπ. </w:t>
      </w:r>
      <w:proofErr w:type="spellStart"/>
      <w:r w:rsidRPr="00D35A1B">
        <w:t>Οικονομικών</w:t>
      </w:r>
      <w:proofErr w:type="spellEnd"/>
      <w:r w:rsidRPr="00D35A1B">
        <w:t xml:space="preserve"> (ΦΕΚ 1927/Β/19-04-2022).</w:t>
      </w:r>
    </w:p>
    <w:p w14:paraId="6F59A659"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υπ’ αριθ. 63446/2021 Κ.Υ.Α. “Καθορισμός Εθνικού Μορφότυπου ηλεκτρονικού τιμολογίου στο πλαίσιο των Δημοσίων Συμβάσεων” (2338/Β/02-06-2021).</w:t>
      </w:r>
    </w:p>
    <w:p w14:paraId="5D4FA50F"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υπ’ αριθ.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37C0CAF"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υπ’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58FF866A"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DD47F7A"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C2B4589"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0F1771">
        <w:t>ST</w:t>
      </w:r>
      <w:r w:rsidRPr="002A02F5">
        <w:rPr>
          <w:lang w:val="el-GR"/>
        </w:rPr>
        <w:t xml:space="preserve"> 10152/21, </w:t>
      </w:r>
      <w:r w:rsidRPr="000F1771">
        <w:t>ST</w:t>
      </w:r>
      <w:r w:rsidRPr="002A02F5">
        <w:rPr>
          <w:lang w:val="el-GR"/>
        </w:rPr>
        <w:t xml:space="preserve"> 10152/21 </w:t>
      </w:r>
      <w:r w:rsidRPr="000F1771">
        <w:t>ADD</w:t>
      </w:r>
      <w:r w:rsidRPr="002A02F5">
        <w:rPr>
          <w:lang w:val="el-GR"/>
        </w:rPr>
        <w:t xml:space="preserve"> 1).</w:t>
      </w:r>
    </w:p>
    <w:p w14:paraId="631766EB"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13D43086"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lastRenderedPageBreak/>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4E562E6A"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υπ’ αριθ. 119126</w:t>
      </w:r>
      <w:r w:rsidRPr="00D35A1B">
        <w:t>E</w:t>
      </w:r>
      <w:r w:rsidRPr="002A02F5">
        <w:rPr>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5B3F7904"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2D12667F" w14:textId="77777777" w:rsidR="00930A45" w:rsidRPr="002A02F5" w:rsidRDefault="00930A45" w:rsidP="00930A45">
      <w:pPr>
        <w:pStyle w:val="aff"/>
        <w:numPr>
          <w:ilvl w:val="0"/>
          <w:numId w:val="34"/>
        </w:numPr>
        <w:suppressAutoHyphens w:val="0"/>
        <w:snapToGrid w:val="0"/>
        <w:spacing w:before="120"/>
        <w:ind w:left="284" w:hanging="426"/>
        <w:contextualSpacing w:val="0"/>
        <w:rPr>
          <w:lang w:val="el-GR"/>
        </w:rPr>
      </w:pPr>
      <w:r w:rsidRPr="002A02F5">
        <w:rPr>
          <w:lang w:val="el-GR"/>
        </w:rPr>
        <w:t>Τον Ν. 4912/2022 Ενιαία Αρχή Δημοσίων Συμβάσεων και άλλες διατάξεις του Υπουργείου Δικαιοσύνης” (ΦΕΚ 59/</w:t>
      </w:r>
      <w:r w:rsidRPr="000F1771">
        <w:t>A</w:t>
      </w:r>
      <w:r w:rsidRPr="002A02F5">
        <w:rPr>
          <w:lang w:val="el-GR"/>
        </w:rPr>
        <w:t>/17-03-2022).</w:t>
      </w:r>
    </w:p>
    <w:p w14:paraId="35F2DA06" w14:textId="77777777" w:rsidR="00930A45" w:rsidRPr="00695265" w:rsidRDefault="00930A45" w:rsidP="00930A45">
      <w:pPr>
        <w:pStyle w:val="aff"/>
        <w:numPr>
          <w:ilvl w:val="0"/>
          <w:numId w:val="34"/>
        </w:numPr>
        <w:suppressAutoHyphens w:val="0"/>
        <w:autoSpaceDE w:val="0"/>
        <w:autoSpaceDN w:val="0"/>
        <w:snapToGrid w:val="0"/>
        <w:spacing w:before="120"/>
        <w:ind w:left="284" w:hanging="426"/>
        <w:contextualSpacing w:val="0"/>
      </w:pPr>
      <w:r w:rsidRPr="002A02F5">
        <w:rPr>
          <w:lang w:val="el-GR"/>
        </w:rPr>
        <w:t xml:space="preserve">Το άρθρο 115 του Ν. 5007/2022 </w:t>
      </w:r>
      <w:r w:rsidRPr="00695265">
        <w:t> </w:t>
      </w:r>
      <w:r w:rsidRPr="002A02F5">
        <w:rPr>
          <w:lang w:val="el-GR"/>
        </w:rPr>
        <w:t xml:space="preserve">«Ολοκληρωμένο Σύστημα Παροχής Ανακουφιστικής Φροντίδας - Ρυθμίσεις για την αντιμετώπιση της πανδημίας του κορωνοϊού </w:t>
      </w:r>
      <w:r w:rsidRPr="00695265">
        <w:t>COVID</w:t>
      </w:r>
      <w:r w:rsidRPr="002A02F5">
        <w:rPr>
          <w:lang w:val="el-GR"/>
        </w:rPr>
        <w:t xml:space="preserve">-19 και την προστασία της δημόσιας υγείας και άλλες επείγουσες ρυθμίσεις.» </w:t>
      </w:r>
      <w:r w:rsidRPr="00695265">
        <w:t>(Α’ 241).</w:t>
      </w:r>
    </w:p>
    <w:p w14:paraId="40A2E163"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3AD5833" w14:textId="77777777" w:rsidR="00930A45" w:rsidRPr="00D35A1B" w:rsidRDefault="00930A45" w:rsidP="00930A45">
      <w:pPr>
        <w:pStyle w:val="aff"/>
        <w:numPr>
          <w:ilvl w:val="0"/>
          <w:numId w:val="34"/>
        </w:numPr>
        <w:suppressAutoHyphens w:val="0"/>
        <w:autoSpaceDE w:val="0"/>
        <w:autoSpaceDN w:val="0"/>
        <w:snapToGrid w:val="0"/>
        <w:spacing w:before="120"/>
        <w:ind w:left="284" w:hanging="426"/>
        <w:contextualSpacing w:val="0"/>
      </w:pPr>
      <w:r w:rsidRPr="002A02F5">
        <w:rPr>
          <w:lang w:val="el-GR"/>
        </w:rPr>
        <w:t>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2A02F5">
        <w:rPr>
          <w:lang w:val="el-GR"/>
        </w:rPr>
        <w:t>οικ</w:t>
      </w:r>
      <w:proofErr w:type="spellEnd"/>
      <w:r w:rsidRPr="002A02F5">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D35A1B">
        <w:t>(Β’ 164)» ΦΕΚ 2060/Β’/2021))» (ΦΕΚ 5807/Β/10-12-2021).</w:t>
      </w:r>
    </w:p>
    <w:p w14:paraId="6C1D7012" w14:textId="77777777" w:rsidR="00930A45" w:rsidRDefault="00930A45" w:rsidP="00930A45">
      <w:pPr>
        <w:pStyle w:val="aff"/>
        <w:numPr>
          <w:ilvl w:val="0"/>
          <w:numId w:val="34"/>
        </w:numPr>
        <w:suppressAutoHyphens w:val="0"/>
        <w:autoSpaceDE w:val="0"/>
        <w:autoSpaceDN w:val="0"/>
        <w:snapToGrid w:val="0"/>
        <w:spacing w:before="120"/>
        <w:ind w:left="284" w:hanging="426"/>
        <w:contextualSpacing w:val="0"/>
      </w:pPr>
      <w:r w:rsidRPr="002A02F5">
        <w:rPr>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D35A1B">
        <w:t>(ΦΕΚ 752/ΥΟΔΔ/24-08-2022).</w:t>
      </w:r>
    </w:p>
    <w:p w14:paraId="406150AF"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Την Απόφαση του ΔΣ της ΚτΠ Μ.Α.Ε. κατά την υπ’ αριθ. 856/25-08-2022 Συνεδρίασή του, με θέμα Εκλογή Διευθύνοντος Συμβούλου (Θέμα 1).</w:t>
      </w:r>
    </w:p>
    <w:p w14:paraId="70612403"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Την Απόφαση του ΔΣ της ΚτΠ Μ.Α.Ε. κατά την υπ’ αριθ. 857/26-08-2022 Συνεδρίασή του, με θέμα γενικές εξουσιοδοτήσεις προς Διευθύνοντα Σύμβουλο (Θέμα 2.2).</w:t>
      </w:r>
    </w:p>
    <w:p w14:paraId="59AF6A25"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3987EC60"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 xml:space="preserve">Την από 05-01-2023 (Α.Π ΚτΠ Α.Ε.: 500/11-01-2023)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«Χορήγηση οικονομικής ενίσχυσης από τον κρατικό προϋπολογισμό με σκοπό την κάλυψη μέρους του αυξημένου κόστους των νοικοκυριών λόγω της </w:t>
      </w:r>
      <w:r w:rsidRPr="002A02F5">
        <w:rPr>
          <w:lang w:val="el-GR"/>
        </w:rPr>
        <w:lastRenderedPageBreak/>
        <w:t>σημαντικής αύξησης του δείκτη τιμών καταναλωτή (“</w:t>
      </w:r>
      <w:r w:rsidRPr="008534E1">
        <w:t>MARKET</w:t>
      </w:r>
      <w:r w:rsidRPr="002A02F5">
        <w:rPr>
          <w:lang w:val="el-GR"/>
        </w:rPr>
        <w:t xml:space="preserve"> </w:t>
      </w:r>
      <w:r w:rsidRPr="008534E1">
        <w:t>PASS</w:t>
      </w:r>
      <w:r w:rsidRPr="002A02F5">
        <w:rPr>
          <w:lang w:val="el-GR"/>
        </w:rPr>
        <w:t>”)», ευθύνης του Υπουργείου Ψηφιακής Διακυβέρνησης.</w:t>
      </w:r>
    </w:p>
    <w:p w14:paraId="2E83FE09"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Το από 13-01-2023 (υπ’ αριθ. πρωτ. 1416 ΕΞ 2023) έγγραφο του Υπουργείου Ψηφιακής Διακυβέρνησης με θέμα: «Ενίσχυση πίστωσης Αναλυτικού Λογαριασμού Εξόδων (Α.Λ.Ε.) της ΜΚ 23».</w:t>
      </w:r>
    </w:p>
    <w:p w14:paraId="18B56CF9"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Το από 13-01-2023 (με αριθ. πρωτ. 1095/13-01-2023) έγγραφο του Υπουργείου Ψηφιακής Διακυβέρνησης (με αριθ. πρωτ. ΚτΠ Μ.Α.Ε. 671/13-01-2023) με θέμα: «Παροχή σύμφωνης γνώμης επί της ολοκλήρωσης της Φάσης Α και της έναρξης της Φάσης Β για την υλοποίηση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8534E1">
        <w:t>MARKET</w:t>
      </w:r>
      <w:r w:rsidRPr="002A02F5">
        <w:rPr>
          <w:lang w:val="el-GR"/>
        </w:rPr>
        <w:t xml:space="preserve"> </w:t>
      </w:r>
      <w:r w:rsidRPr="008534E1">
        <w:t>PASS</w:t>
      </w:r>
      <w:r w:rsidRPr="002A02F5">
        <w:rPr>
          <w:lang w:val="el-GR"/>
        </w:rPr>
        <w:t>”)».</w:t>
      </w:r>
    </w:p>
    <w:p w14:paraId="03224DCC"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 xml:space="preserve">Την υπ’ αριθ. 1170/20-01-2023 Κοινή Υπουργική Απόφαση με θέμα: «Καθορισμός του χρόνου της παραγωγικής λειτουργίας της ειδικής εφαρμογής της παρ. 5 του άρθρου 115 του ν. 5007/2022 (Α’ 241), των τεχνικών και οργανωτικών μέτρων για τη λειτουργία της, των απαραίτητων </w:t>
      </w:r>
      <w:proofErr w:type="spellStart"/>
      <w:r w:rsidRPr="002A02F5">
        <w:rPr>
          <w:lang w:val="el-GR"/>
        </w:rPr>
        <w:t>διαλειτουργικοτήτων</w:t>
      </w:r>
      <w:proofErr w:type="spellEnd"/>
      <w:r w:rsidRPr="002A02F5">
        <w:rPr>
          <w:lang w:val="el-GR"/>
        </w:rPr>
        <w:t>, των καταστημάτων και των λαϊκών αγορών όπου χρησιμοποιείται η ψηφιακή κάρτα και κάθε άλλης αναγκαίας λεπτομέρειας» (ΦΕΚ 242/Β’/ 20 -01-2023).</w:t>
      </w:r>
    </w:p>
    <w:p w14:paraId="560F4D92" w14:textId="77777777" w:rsidR="00930A45" w:rsidRPr="00616733" w:rsidRDefault="00930A45" w:rsidP="00930A45">
      <w:pPr>
        <w:pStyle w:val="aff"/>
        <w:numPr>
          <w:ilvl w:val="0"/>
          <w:numId w:val="34"/>
        </w:numPr>
        <w:suppressAutoHyphens w:val="0"/>
        <w:autoSpaceDE w:val="0"/>
        <w:autoSpaceDN w:val="0"/>
        <w:snapToGrid w:val="0"/>
        <w:spacing w:before="120"/>
        <w:ind w:left="284" w:hanging="426"/>
        <w:contextualSpacing w:val="0"/>
      </w:pPr>
      <w:r w:rsidRPr="002A02F5">
        <w:rPr>
          <w:lang w:val="el-GR"/>
        </w:rPr>
        <w:t xml:space="preserve">Την Απόφαση του ΔΣ της ΚτΠ Μ.Α.Ε. κατά την υπ’ αριθ. </w:t>
      </w:r>
      <w:r w:rsidRPr="00D35A1B">
        <w:t>8</w:t>
      </w:r>
      <w:r>
        <w:t>84</w:t>
      </w:r>
      <w:r w:rsidRPr="00D35A1B">
        <w:t>/</w:t>
      </w:r>
      <w:r>
        <w:t>18</w:t>
      </w:r>
      <w:r w:rsidRPr="00D35A1B">
        <w:t>-</w:t>
      </w:r>
      <w:r>
        <w:t>01</w:t>
      </w:r>
      <w:r w:rsidRPr="00D35A1B">
        <w:t>-202</w:t>
      </w:r>
      <w:r>
        <w:t>3</w:t>
      </w:r>
      <w:r w:rsidRPr="00D35A1B">
        <w:t xml:space="preserve"> </w:t>
      </w:r>
      <w:proofErr w:type="spellStart"/>
      <w:r w:rsidRPr="00D35A1B">
        <w:t>Συνεδρί</w:t>
      </w:r>
      <w:proofErr w:type="spellEnd"/>
      <w:r w:rsidRPr="00D35A1B">
        <w:t>ασ</w:t>
      </w:r>
      <w:r>
        <w:t xml:space="preserve">ή </w:t>
      </w:r>
      <w:proofErr w:type="spellStart"/>
      <w:r>
        <w:t>του</w:t>
      </w:r>
      <w:proofErr w:type="spellEnd"/>
      <w:r>
        <w:t xml:space="preserve"> </w:t>
      </w:r>
      <w:r w:rsidRPr="00D35A1B">
        <w:t>(</w:t>
      </w:r>
      <w:proofErr w:type="spellStart"/>
      <w:r w:rsidRPr="00D35A1B">
        <w:t>Θέμ</w:t>
      </w:r>
      <w:proofErr w:type="spellEnd"/>
      <w:r w:rsidRPr="00D35A1B">
        <w:t xml:space="preserve">α </w:t>
      </w:r>
      <w:r>
        <w:t>6</w:t>
      </w:r>
      <w:r w:rsidRPr="00D35A1B">
        <w:t>.</w:t>
      </w:r>
      <w:r>
        <w:rPr>
          <w:lang w:val="en-US"/>
        </w:rPr>
        <w:t>4</w:t>
      </w:r>
      <w:r w:rsidRPr="00D35A1B">
        <w:t>).</w:t>
      </w:r>
    </w:p>
    <w:p w14:paraId="241FB84E" w14:textId="77777777" w:rsidR="00930A45" w:rsidRPr="002A02F5" w:rsidRDefault="00930A45" w:rsidP="00930A45">
      <w:pPr>
        <w:pStyle w:val="aff"/>
        <w:numPr>
          <w:ilvl w:val="0"/>
          <w:numId w:val="34"/>
        </w:numPr>
        <w:suppressAutoHyphens w:val="0"/>
        <w:autoSpaceDE w:val="0"/>
        <w:autoSpaceDN w:val="0"/>
        <w:snapToGrid w:val="0"/>
        <w:spacing w:before="120"/>
        <w:ind w:left="284" w:hanging="426"/>
        <w:contextualSpacing w:val="0"/>
        <w:rPr>
          <w:lang w:val="el-GR"/>
        </w:rPr>
      </w:pPr>
      <w:r w:rsidRPr="002A02F5">
        <w:rPr>
          <w:lang w:val="el-GR"/>
        </w:rPr>
        <w:t xml:space="preserve">Την από 19-01-2023 (Α/Α 380972 </w:t>
      </w:r>
      <w:r w:rsidRPr="002117ED">
        <w:t>Docutracks</w:t>
      </w:r>
      <w:r w:rsidRPr="002A02F5">
        <w:rPr>
          <w:lang w:val="el-GR"/>
        </w:rPr>
        <w:t xml:space="preserve">) Εισήγηση από τη Γενική Διεύθυνση Έργων / Διεύθυνση Δράσεων Κρατικών Ενισχύσεων/ Τμήμα Επιτόπιων Επαληθεύσεων της ΚτΠ Μ.Α.Ε. </w:t>
      </w:r>
    </w:p>
    <w:p w14:paraId="26FA390F" w14:textId="77777777" w:rsidR="00182529" w:rsidRPr="009C4B99" w:rsidRDefault="00182529" w:rsidP="00723994">
      <w:pPr>
        <w:suppressAutoHyphens w:val="0"/>
        <w:spacing w:before="120"/>
        <w:ind w:left="425"/>
        <w:rPr>
          <w:bCs/>
          <w:lang w:val="el-GR" w:eastAsia="en-US"/>
        </w:rPr>
      </w:pPr>
    </w:p>
    <w:bookmarkEnd w:id="24"/>
    <w:p w14:paraId="0D60A7E5" w14:textId="57C7FC03" w:rsidR="008338F0" w:rsidRPr="00603221" w:rsidRDefault="003355E7" w:rsidP="003A109E">
      <w:pPr>
        <w:pStyle w:val="2"/>
        <w:rPr>
          <w:rFonts w:cs="Tahoma"/>
          <w:lang w:val="el-GR"/>
        </w:rPr>
      </w:pPr>
      <w:r w:rsidRPr="00C570AF">
        <w:rPr>
          <w:rFonts w:cs="Tahoma"/>
          <w:lang w:val="el-GR"/>
        </w:rPr>
        <w:tab/>
      </w:r>
      <w:bookmarkStart w:id="25" w:name="_Ref40979373"/>
      <w:bookmarkStart w:id="26" w:name="_Toc97194260"/>
      <w:bookmarkStart w:id="27" w:name="_Toc97194409"/>
      <w:bookmarkStart w:id="28" w:name="_Toc123830973"/>
      <w:r w:rsidRPr="00603221">
        <w:rPr>
          <w:rFonts w:cs="Tahoma"/>
          <w:lang w:val="el-GR"/>
        </w:rPr>
        <w:t>Προθεσμία παραλαβής προσφορών και διενέργεια διαγωνισμού</w:t>
      </w:r>
      <w:bookmarkEnd w:id="25"/>
      <w:bookmarkEnd w:id="26"/>
      <w:bookmarkEnd w:id="27"/>
      <w:bookmarkEnd w:id="28"/>
      <w:r w:rsidRPr="00603221">
        <w:rPr>
          <w:rFonts w:cs="Tahoma"/>
          <w:lang w:val="el-GR"/>
        </w:rPr>
        <w:t xml:space="preserve"> </w:t>
      </w:r>
    </w:p>
    <w:p w14:paraId="5015ABFF" w14:textId="16C73FED" w:rsidR="00B65D70" w:rsidRPr="00603221" w:rsidRDefault="003355E7" w:rsidP="00B8545D">
      <w:pPr>
        <w:spacing w:before="240"/>
        <w:rPr>
          <w:color w:val="000000"/>
          <w:lang w:val="el-GR"/>
        </w:rPr>
      </w:pPr>
      <w:r w:rsidRPr="00603221">
        <w:rPr>
          <w:lang w:val="el-GR" w:eastAsia="el-GR"/>
        </w:rPr>
        <w:t>Η καταληκτική ημερομηνία παραλαβής των προσφορών είναι η</w:t>
      </w:r>
      <w:r w:rsidR="002A02F5">
        <w:rPr>
          <w:lang w:val="el-GR" w:eastAsia="el-GR"/>
        </w:rPr>
        <w:t xml:space="preserve"> </w:t>
      </w:r>
      <w:r w:rsidR="002A02F5" w:rsidRPr="00AD3D39">
        <w:rPr>
          <w:b/>
          <w:bCs/>
          <w:color w:val="000000"/>
          <w:lang w:val="el-GR"/>
        </w:rPr>
        <w:t>09-02-2023</w:t>
      </w:r>
      <w:r w:rsidR="002A02F5" w:rsidRPr="00603221">
        <w:rPr>
          <w:lang w:val="el-GR" w:eastAsia="el-GR"/>
        </w:rPr>
        <w:t xml:space="preserve"> </w:t>
      </w:r>
      <w:r w:rsidRPr="00603221">
        <w:rPr>
          <w:lang w:val="el-GR" w:eastAsia="el-GR"/>
        </w:rPr>
        <w:t>και ώρα</w:t>
      </w:r>
      <w:r w:rsidR="002A02F5">
        <w:rPr>
          <w:lang w:val="el-GR" w:eastAsia="el-GR"/>
        </w:rPr>
        <w:t xml:space="preserve"> </w:t>
      </w:r>
      <w:r w:rsidR="002A02F5" w:rsidRPr="00AD3D39">
        <w:rPr>
          <w:b/>
          <w:bCs/>
          <w:color w:val="000000"/>
          <w:lang w:val="el-GR"/>
        </w:rPr>
        <w:t xml:space="preserve">12:00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F03F59">
        <w:rPr>
          <w:color w:val="000000"/>
          <w:lang w:val="el-GR"/>
        </w:rPr>
        <w:t xml:space="preserve"> </w:t>
      </w:r>
      <w:r w:rsidR="00F03F59" w:rsidRPr="00AD3D39">
        <w:rPr>
          <w:b/>
          <w:bCs/>
          <w:color w:val="000000"/>
          <w:lang w:val="el-GR"/>
        </w:rPr>
        <w:t>25-01-2023.</w:t>
      </w:r>
    </w:p>
    <w:p w14:paraId="6A742B21" w14:textId="0126B3B7"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5573FC">
        <w:rPr>
          <w:b/>
          <w:lang w:val="el-GR"/>
        </w:rPr>
        <w:t>δύο</w:t>
      </w:r>
      <w:r w:rsidR="001C673F" w:rsidRPr="00603221">
        <w:rPr>
          <w:b/>
          <w:lang w:val="el-GR"/>
        </w:rPr>
        <w:t xml:space="preserve"> (</w:t>
      </w:r>
      <w:r w:rsidR="005573FC">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B01EF6" w:rsidRPr="00264FF1">
        <w:rPr>
          <w:b/>
          <w:bCs/>
          <w:color w:val="000000"/>
          <w:lang w:val="el-GR"/>
        </w:rPr>
        <w:t>13</w:t>
      </w:r>
      <w:r w:rsidR="001C673F" w:rsidRPr="00264FF1">
        <w:rPr>
          <w:b/>
          <w:bCs/>
          <w:color w:val="000000"/>
          <w:lang w:val="el-GR"/>
        </w:rPr>
        <w:t>-</w:t>
      </w:r>
      <w:r w:rsidR="00B01EF6" w:rsidRPr="00264FF1">
        <w:rPr>
          <w:b/>
          <w:bCs/>
          <w:color w:val="000000"/>
          <w:lang w:val="el-GR"/>
        </w:rPr>
        <w:t>02</w:t>
      </w:r>
      <w:r w:rsidR="001C673F" w:rsidRPr="00264FF1">
        <w:rPr>
          <w:b/>
          <w:bCs/>
          <w:color w:val="000000"/>
          <w:lang w:val="el-GR"/>
        </w:rPr>
        <w:t>-20</w:t>
      </w:r>
      <w:r w:rsidR="005452CE" w:rsidRPr="00264FF1">
        <w:rPr>
          <w:b/>
          <w:bCs/>
          <w:color w:val="000000"/>
          <w:lang w:val="el-GR"/>
        </w:rPr>
        <w:t>23</w:t>
      </w:r>
      <w:r w:rsidR="001C673F" w:rsidRPr="005452CE">
        <w:rPr>
          <w:b/>
          <w:lang w:val="el-GR"/>
        </w:rPr>
        <w:t xml:space="preserve"> κ</w:t>
      </w:r>
      <w:r w:rsidR="001C673F" w:rsidRPr="00603221">
        <w:rPr>
          <w:b/>
          <w:lang w:val="el-GR"/>
        </w:rPr>
        <w:t xml:space="preserve">αι ώρα </w:t>
      </w:r>
      <w:r w:rsidR="00B01EF6" w:rsidRPr="00AD3D39">
        <w:rPr>
          <w:b/>
          <w:bCs/>
          <w:color w:val="000000"/>
          <w:lang w:val="el-GR"/>
        </w:rPr>
        <w:t>12:00</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29" w:name="_Ref65241722"/>
      <w:bookmarkStart w:id="30" w:name="_Ref65241727"/>
      <w:bookmarkStart w:id="31" w:name="_Toc97194261"/>
      <w:bookmarkStart w:id="32" w:name="_Toc97194410"/>
      <w:bookmarkStart w:id="33" w:name="_Toc123830974"/>
      <w:r w:rsidRPr="00603221">
        <w:rPr>
          <w:rFonts w:cs="Tahoma"/>
          <w:lang w:val="el-GR"/>
        </w:rPr>
        <w:t>Δημοσιότητα</w:t>
      </w:r>
      <w:bookmarkEnd w:id="29"/>
      <w:bookmarkEnd w:id="30"/>
      <w:bookmarkEnd w:id="31"/>
      <w:bookmarkEnd w:id="32"/>
      <w:bookmarkEnd w:id="33"/>
    </w:p>
    <w:p w14:paraId="35918AE0" w14:textId="6C3CCCF1"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D546E0" w:rsidRPr="00AD3D39">
        <w:rPr>
          <w:b/>
          <w:bCs/>
          <w:color w:val="000000"/>
          <w:lang w:val="el-GR"/>
        </w:rPr>
        <w:t>25-01-2023.</w:t>
      </w:r>
    </w:p>
    <w:p w14:paraId="2B898007" w14:textId="4ACA8320" w:rsidR="00821852" w:rsidRDefault="00821852" w:rsidP="00821852">
      <w:pPr>
        <w:rPr>
          <w:lang w:val="el-GR"/>
        </w:rPr>
      </w:pPr>
      <w:r w:rsidRPr="006B3C5C">
        <w:rPr>
          <w:lang w:val="el-GR"/>
        </w:rPr>
        <w:t xml:space="preserve">Τα έγγραφα της σύμβασης </w:t>
      </w:r>
      <w:bookmarkStart w:id="34" w:name="_Hlk75874003"/>
      <w:r w:rsidRPr="006B3C5C">
        <w:rPr>
          <w:lang w:val="el-GR"/>
        </w:rPr>
        <w:t xml:space="preserve">της παρούσας Διακήρυξης καταχωρήθηκαν </w:t>
      </w:r>
      <w:bookmarkEnd w:id="34"/>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D546E0" w:rsidRPr="00AD3D39">
        <w:rPr>
          <w:b/>
          <w:bCs/>
          <w:color w:val="000000"/>
          <w:lang w:val="el-GR"/>
        </w:rPr>
        <w:t>25-01-2023</w:t>
      </w:r>
      <w:r w:rsidR="00D546E0">
        <w:rPr>
          <w:b/>
          <w:bCs/>
          <w:color w:val="000000"/>
          <w:lang w:val="el-GR"/>
        </w:rPr>
        <w:t xml:space="preserve"> </w:t>
      </w:r>
      <w:r w:rsidRPr="006B3C5C">
        <w:rPr>
          <w:lang w:val="el-GR"/>
        </w:rPr>
        <w:t>η οποία έλαβε Συστημικό Αύξοντα Αριθμό</w:t>
      </w:r>
      <w:bookmarkStart w:id="35" w:name="_Hlk75874030"/>
      <w:r w:rsidRPr="006B3C5C">
        <w:rPr>
          <w:lang w:val="el-GR"/>
        </w:rPr>
        <w:t>:</w:t>
      </w:r>
      <w:bookmarkEnd w:id="35"/>
      <w:r w:rsidR="003C16A5" w:rsidRPr="003C16A5">
        <w:rPr>
          <w:lang w:val="el-GR"/>
        </w:rPr>
        <w:t xml:space="preserve"> </w:t>
      </w:r>
      <w:r w:rsidR="003C16A5" w:rsidRPr="003C16A5">
        <w:rPr>
          <w:b/>
          <w:bCs/>
          <w:lang w:val="el-GR"/>
        </w:rPr>
        <w:t xml:space="preserve">182037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75D17CB1"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6"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6"/>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D546E0" w:rsidRPr="00AD3D39">
        <w:rPr>
          <w:b/>
          <w:bCs/>
          <w:color w:val="000000"/>
          <w:lang w:val="el-GR"/>
        </w:rPr>
        <w:t>25-01-2023.</w:t>
      </w:r>
    </w:p>
    <w:p w14:paraId="30B63B4D" w14:textId="77777777" w:rsidR="008338F0" w:rsidRPr="00603221" w:rsidRDefault="008338F0">
      <w:pPr>
        <w:rPr>
          <w:lang w:val="el-GR"/>
        </w:rPr>
      </w:pPr>
    </w:p>
    <w:p w14:paraId="5A0DD1FC" w14:textId="06499874" w:rsidR="008338F0" w:rsidRPr="00603221" w:rsidRDefault="003355E7" w:rsidP="00B8545D">
      <w:pPr>
        <w:pStyle w:val="normalwithoutspacing"/>
        <w:snapToGrid w:val="0"/>
        <w:rPr>
          <w:i/>
          <w:iCs/>
          <w:color w:val="5B9BD5"/>
          <w:kern w:val="1"/>
        </w:rPr>
      </w:pPr>
      <w:r w:rsidRPr="00603221">
        <w:lastRenderedPageBreak/>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00D628DB">
        <w:t xml:space="preserve">στις </w:t>
      </w:r>
      <w:r w:rsidR="00D628DB" w:rsidRPr="00AD3D39">
        <w:rPr>
          <w:b/>
          <w:bCs/>
          <w:color w:val="000000"/>
        </w:rPr>
        <w:t>25-01-2023.</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7" w:name="_Toc97194262"/>
      <w:bookmarkStart w:id="38" w:name="_Toc97194411"/>
      <w:bookmarkStart w:id="39" w:name="_Toc123830975"/>
      <w:r w:rsidRPr="00603221">
        <w:rPr>
          <w:rFonts w:cs="Tahoma"/>
          <w:lang w:val="el-GR"/>
        </w:rPr>
        <w:t>Αρχές εφαρμοζόμενες στη διαδικασία σύναψης</w:t>
      </w:r>
      <w:bookmarkEnd w:id="37"/>
      <w:bookmarkEnd w:id="38"/>
      <w:bookmarkEnd w:id="39"/>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0" w:name="_Toc97194412"/>
      <w:bookmarkStart w:id="41" w:name="_Toc123830976"/>
      <w:r w:rsidRPr="00603221">
        <w:rPr>
          <w:rFonts w:cs="Tahoma"/>
          <w:sz w:val="22"/>
          <w:szCs w:val="22"/>
        </w:rPr>
        <w:t>ΓΕΝΙΚΟΙ ΚΑΙ ΕΙΔΙΚΟΙ ΟΡΟΙ ΣΥΜΜΕΤΟΧΗΣ</w:t>
      </w:r>
      <w:bookmarkEnd w:id="40"/>
      <w:bookmarkEnd w:id="41"/>
    </w:p>
    <w:p w14:paraId="240D7CED" w14:textId="77777777" w:rsidR="00092ADB" w:rsidRPr="00603221" w:rsidRDefault="00092ADB" w:rsidP="003A109E">
      <w:pPr>
        <w:pStyle w:val="2"/>
        <w:rPr>
          <w:rFonts w:cs="Tahoma"/>
          <w:lang w:val="el-GR"/>
        </w:rPr>
      </w:pPr>
      <w:bookmarkStart w:id="42" w:name="__RefHeading___Toc491949729"/>
      <w:bookmarkStart w:id="43" w:name="__RefHeading___Toc491949730"/>
      <w:bookmarkStart w:id="44" w:name="_Hlk494445205"/>
      <w:bookmarkEnd w:id="42"/>
      <w:bookmarkEnd w:id="43"/>
      <w:r w:rsidRPr="00603221">
        <w:rPr>
          <w:rFonts w:cs="Tahoma"/>
          <w:lang w:val="el-GR"/>
        </w:rPr>
        <w:tab/>
      </w:r>
      <w:bookmarkStart w:id="45" w:name="_Toc97194263"/>
      <w:bookmarkStart w:id="46" w:name="_Toc97194413"/>
      <w:bookmarkStart w:id="47" w:name="_Toc123830977"/>
      <w:r w:rsidRPr="00603221">
        <w:rPr>
          <w:rFonts w:cs="Tahoma"/>
          <w:lang w:val="el-GR"/>
        </w:rPr>
        <w:t>Γενικές Πληροφορίες</w:t>
      </w:r>
      <w:bookmarkEnd w:id="45"/>
      <w:bookmarkEnd w:id="46"/>
      <w:bookmarkEnd w:id="47"/>
    </w:p>
    <w:p w14:paraId="347E50D6" w14:textId="77777777" w:rsidR="008338F0" w:rsidRPr="00603221" w:rsidRDefault="003355E7" w:rsidP="000631F7">
      <w:pPr>
        <w:pStyle w:val="3"/>
        <w:ind w:left="1276"/>
        <w:rPr>
          <w:lang w:val="el-GR"/>
        </w:rPr>
      </w:pPr>
      <w:bookmarkStart w:id="48" w:name="_Toc97194264"/>
      <w:bookmarkStart w:id="49" w:name="_Toc97194414"/>
      <w:bookmarkStart w:id="50" w:name="_Toc123830978"/>
      <w:bookmarkEnd w:id="44"/>
      <w:r w:rsidRPr="00603221">
        <w:rPr>
          <w:lang w:val="el-GR"/>
        </w:rPr>
        <w:t>Έγγραφα της σύμβασης</w:t>
      </w:r>
      <w:bookmarkEnd w:id="48"/>
      <w:bookmarkEnd w:id="49"/>
      <w:bookmarkEnd w:id="50"/>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56DA600A"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5C0B8E50" w14:textId="54D2BAC7"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66BE5397" w14:textId="4B0437E1" w:rsidR="008338F0" w:rsidRPr="00A25A00" w:rsidRDefault="003355E7" w:rsidP="00A25A00">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0631F7">
      <w:pPr>
        <w:spacing w:after="40"/>
        <w:rPr>
          <w:lang w:val="el-GR"/>
        </w:rPr>
      </w:pPr>
    </w:p>
    <w:p w14:paraId="6B63F62B" w14:textId="77777777" w:rsidR="003F2A53" w:rsidRPr="00603221" w:rsidRDefault="003F2A53" w:rsidP="000631F7">
      <w:pPr>
        <w:spacing w:after="40"/>
        <w:rPr>
          <w:lang w:val="el-GR"/>
        </w:rPr>
      </w:pPr>
    </w:p>
    <w:p w14:paraId="2E99B3E7" w14:textId="77777777" w:rsidR="008338F0" w:rsidRPr="00603221" w:rsidRDefault="003355E7" w:rsidP="000631F7">
      <w:pPr>
        <w:pStyle w:val="3"/>
        <w:ind w:left="1276"/>
        <w:rPr>
          <w:lang w:val="el-GR"/>
        </w:rPr>
      </w:pPr>
      <w:bookmarkStart w:id="51" w:name="_Toc97194265"/>
      <w:bookmarkStart w:id="52" w:name="_Toc97194415"/>
      <w:bookmarkStart w:id="53" w:name="_Toc12383097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1"/>
      <w:bookmarkEnd w:id="52"/>
      <w:bookmarkEnd w:id="53"/>
    </w:p>
    <w:p w14:paraId="59977BE9" w14:textId="4CA5C51C"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4" w:name="_Ref75870613"/>
      <w:bookmarkStart w:id="55" w:name="_Toc97194266"/>
      <w:bookmarkStart w:id="56" w:name="_Toc97194416"/>
      <w:bookmarkStart w:id="57" w:name="_Toc123830980"/>
      <w:r w:rsidRPr="00603221">
        <w:rPr>
          <w:lang w:val="el-GR"/>
        </w:rPr>
        <w:t>Παροχή Διευκρινίσεων</w:t>
      </w:r>
      <w:bookmarkEnd w:id="54"/>
      <w:bookmarkEnd w:id="55"/>
      <w:bookmarkEnd w:id="56"/>
      <w:bookmarkEnd w:id="57"/>
    </w:p>
    <w:p w14:paraId="04A6955A" w14:textId="4260A9EC"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650393" w:rsidRPr="00980AED">
        <w:rPr>
          <w:b/>
          <w:bCs/>
          <w:lang w:val="el-GR"/>
        </w:rPr>
        <w:t>02-02-2023</w:t>
      </w:r>
      <w:r w:rsidR="00650393">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58" w:name="_Ref75870681"/>
      <w:bookmarkStart w:id="59" w:name="_Toc97194267"/>
      <w:bookmarkStart w:id="60" w:name="_Toc97194417"/>
      <w:bookmarkStart w:id="61" w:name="_Toc123830981"/>
      <w:r w:rsidRPr="00603221">
        <w:rPr>
          <w:lang w:val="el-GR"/>
        </w:rPr>
        <w:t>Γλώσσα</w:t>
      </w:r>
      <w:bookmarkEnd w:id="58"/>
      <w:bookmarkEnd w:id="59"/>
      <w:bookmarkEnd w:id="60"/>
      <w:bookmarkEnd w:id="61"/>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2" w:name="_Ref496624630"/>
      <w:bookmarkStart w:id="63" w:name="_Ref496624815"/>
      <w:bookmarkStart w:id="64" w:name="_Ref496625091"/>
      <w:bookmarkStart w:id="65" w:name="_Toc97194268"/>
      <w:bookmarkStart w:id="66" w:name="_Toc97194418"/>
      <w:bookmarkStart w:id="67" w:name="_Toc123830982"/>
      <w:r w:rsidRPr="00603221">
        <w:rPr>
          <w:lang w:val="el-GR"/>
        </w:rPr>
        <w:t>Εγγυήσεις</w:t>
      </w:r>
      <w:bookmarkEnd w:id="62"/>
      <w:bookmarkEnd w:id="63"/>
      <w:bookmarkEnd w:id="64"/>
      <w:bookmarkEnd w:id="65"/>
      <w:bookmarkEnd w:id="66"/>
      <w:bookmarkEnd w:id="67"/>
    </w:p>
    <w:p w14:paraId="00B15F19" w14:textId="77777777" w:rsidR="008338F0" w:rsidRDefault="006771AF" w:rsidP="0054025C">
      <w:pPr>
        <w:rPr>
          <w:color w:val="000000"/>
          <w:lang w:val="el-GR"/>
        </w:rPr>
      </w:pPr>
      <w:bookmarkStart w:id="6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6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69"/>
    </w:p>
    <w:p w14:paraId="401DC43E" w14:textId="66A1B3D3"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lastRenderedPageBreak/>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0" w:name="_Toc97194269"/>
      <w:bookmarkStart w:id="71" w:name="_Toc97194419"/>
      <w:bookmarkStart w:id="72" w:name="_Toc123830983"/>
      <w:r w:rsidRPr="000A60A0">
        <w:rPr>
          <w:lang w:val="el-GR"/>
        </w:rPr>
        <w:t>Προστασία Προσωπικών Δεδομένων</w:t>
      </w:r>
      <w:bookmarkEnd w:id="70"/>
      <w:bookmarkEnd w:id="71"/>
      <w:bookmarkEnd w:id="72"/>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68"/>
    <w:p w14:paraId="0A47A717" w14:textId="77777777" w:rsidR="008338F0" w:rsidRPr="00603221" w:rsidRDefault="003355E7" w:rsidP="003A109E">
      <w:pPr>
        <w:pStyle w:val="2"/>
        <w:rPr>
          <w:rFonts w:cs="Tahoma"/>
          <w:lang w:val="el-GR"/>
        </w:rPr>
      </w:pPr>
      <w:r w:rsidRPr="00603221">
        <w:rPr>
          <w:rFonts w:cs="Tahoma"/>
          <w:lang w:val="el-GR"/>
        </w:rPr>
        <w:tab/>
      </w:r>
      <w:bookmarkStart w:id="73" w:name="_Toc97194270"/>
      <w:bookmarkStart w:id="74" w:name="_Toc97194420"/>
      <w:bookmarkStart w:id="75" w:name="_Toc123830984"/>
      <w:r w:rsidRPr="00603221">
        <w:rPr>
          <w:rFonts w:cs="Tahoma"/>
          <w:lang w:val="el-GR"/>
        </w:rPr>
        <w:t>Δικαίωμα Συμμετοχής - Κριτήρια Ποιοτικής Επιλογής</w:t>
      </w:r>
      <w:bookmarkEnd w:id="73"/>
      <w:bookmarkEnd w:id="74"/>
      <w:bookmarkEnd w:id="75"/>
    </w:p>
    <w:p w14:paraId="79E1C284" w14:textId="77777777" w:rsidR="008338F0" w:rsidRPr="00603221" w:rsidRDefault="003355E7" w:rsidP="0072750F">
      <w:pPr>
        <w:pStyle w:val="3"/>
        <w:ind w:left="1276"/>
        <w:rPr>
          <w:lang w:val="el-GR"/>
        </w:rPr>
      </w:pPr>
      <w:bookmarkStart w:id="76" w:name="_Ref496541397"/>
      <w:bookmarkStart w:id="77" w:name="_Toc97194271"/>
      <w:bookmarkStart w:id="78" w:name="_Toc97194421"/>
      <w:bookmarkStart w:id="79" w:name="_Toc123830985"/>
      <w:r w:rsidRPr="00603221">
        <w:rPr>
          <w:lang w:val="el-GR"/>
        </w:rPr>
        <w:t>Δικαιούμενοι συμμετοχής</w:t>
      </w:r>
      <w:bookmarkEnd w:id="76"/>
      <w:bookmarkEnd w:id="77"/>
      <w:bookmarkEnd w:id="78"/>
      <w:bookmarkEnd w:id="79"/>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219326EA" w:rsidR="009F688B" w:rsidRPr="003E44A9" w:rsidRDefault="00E97E4D" w:rsidP="009F688B">
      <w:pPr>
        <w:rPr>
          <w:lang w:val="el-GR"/>
        </w:rPr>
      </w:pPr>
      <w:bookmarkStart w:id="80"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r w:rsidR="00337D8E">
        <w:rPr>
          <w:lang w:val="el-GR"/>
        </w:rPr>
        <w:t xml:space="preserve">της </w:t>
      </w:r>
      <w:r w:rsidR="009F688B" w:rsidRPr="003E44A9">
        <w:rPr>
          <w:lang w:val="el-GR"/>
        </w:rPr>
        <w:t xml:space="preserve">οδηγίας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4AA899B7"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Pr>
          <w:lang w:val="el-GR"/>
        </w:rPr>
        <w:fldChar w:fldCharType="begin"/>
      </w:r>
      <w:r>
        <w:rPr>
          <w:lang w:val="el-GR"/>
        </w:rPr>
        <w:instrText xml:space="preserve"> REF _Ref494118533 \r \h </w:instrText>
      </w:r>
      <w:r>
        <w:rPr>
          <w:lang w:val="el-GR"/>
        </w:rPr>
      </w:r>
      <w:r>
        <w:rPr>
          <w:lang w:val="el-GR"/>
        </w:rPr>
        <w:fldChar w:fldCharType="separate"/>
      </w:r>
      <w:r w:rsidR="006259E1">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6259E1" w:rsidRPr="00603221">
        <w:rPr>
          <w:lang w:val="el-GR"/>
        </w:rPr>
        <w:t xml:space="preserve">ΠΑΡΑΡΤΗΜΑ </w:t>
      </w:r>
      <w:r w:rsidR="006259E1" w:rsidRPr="00603221">
        <w:t>VI</w:t>
      </w:r>
      <w:r w:rsidR="006259E1"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0"/>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1" w:name="_Ref496542081"/>
      <w:bookmarkStart w:id="82" w:name="_Toc97194272"/>
      <w:bookmarkStart w:id="83" w:name="_Toc97194422"/>
      <w:bookmarkStart w:id="84" w:name="_Toc123830986"/>
      <w:r w:rsidRPr="00603221">
        <w:rPr>
          <w:lang w:val="el-GR"/>
        </w:rPr>
        <w:t>Εγγύηση συμμετοχής</w:t>
      </w:r>
      <w:bookmarkEnd w:id="81"/>
      <w:bookmarkEnd w:id="82"/>
      <w:bookmarkEnd w:id="83"/>
      <w:bookmarkEnd w:id="84"/>
    </w:p>
    <w:p w14:paraId="061FBF9F" w14:textId="77777777" w:rsidR="006259E1" w:rsidRPr="006259E1" w:rsidRDefault="003355E7" w:rsidP="006259E1">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6259E1">
        <w:rPr>
          <w:lang w:val="el-GR"/>
        </w:rPr>
        <w:br w:type="page"/>
      </w:r>
    </w:p>
    <w:p w14:paraId="075B8B68" w14:textId="226F022E" w:rsidR="00C960CF" w:rsidRPr="00603221" w:rsidRDefault="006259E1" w:rsidP="003F2A53">
      <w:pPr>
        <w:tabs>
          <w:tab w:val="left" w:pos="0"/>
          <w:tab w:val="left" w:pos="1134"/>
        </w:tabs>
        <w:spacing w:before="240"/>
        <w:rPr>
          <w:lang w:val="el-GR"/>
        </w:rPr>
      </w:pPr>
      <w:r w:rsidRPr="003329FF">
        <w:rPr>
          <w:lang w:val="el-GR"/>
        </w:rPr>
        <w:lastRenderedPageBreak/>
        <w:t xml:space="preserve">ΠΑΡΑΡΤΗΜΑ </w:t>
      </w:r>
      <w:r w:rsidRPr="006259E1">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5E901643"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A977D0">
        <w:rPr>
          <w:b/>
          <w:bCs/>
          <w:lang w:val="el-GR"/>
        </w:rPr>
        <w:t>τρείς</w:t>
      </w:r>
      <w:r w:rsidR="003E44A9" w:rsidRPr="00723994">
        <w:rPr>
          <w:b/>
          <w:bCs/>
          <w:lang w:val="el-GR"/>
        </w:rPr>
        <w:t xml:space="preserve"> χιλιάδες </w:t>
      </w:r>
      <w:r w:rsidR="00A977D0">
        <w:rPr>
          <w:b/>
          <w:bCs/>
          <w:lang w:val="el-GR"/>
        </w:rPr>
        <w:t>οκτα</w:t>
      </w:r>
      <w:r w:rsidR="002A63C2" w:rsidRPr="00723994">
        <w:rPr>
          <w:b/>
          <w:bCs/>
          <w:lang w:val="el-GR"/>
        </w:rPr>
        <w:t xml:space="preserve">κόσια </w:t>
      </w:r>
      <w:r w:rsidR="003E44A9" w:rsidRPr="00723994">
        <w:rPr>
          <w:b/>
          <w:bCs/>
          <w:lang w:val="el-GR"/>
        </w:rPr>
        <w:t xml:space="preserve">Ευρώ </w:t>
      </w:r>
      <w:r w:rsidRPr="00723994">
        <w:rPr>
          <w:b/>
          <w:bCs/>
          <w:lang w:val="el-GR"/>
        </w:rPr>
        <w:t>(</w:t>
      </w:r>
      <w:r w:rsidR="00A977D0">
        <w:rPr>
          <w:b/>
          <w:bCs/>
          <w:lang w:val="el-GR"/>
        </w:rPr>
        <w:t>3</w:t>
      </w:r>
      <w:r w:rsidR="002A63C2" w:rsidRPr="00723994">
        <w:rPr>
          <w:b/>
          <w:bCs/>
          <w:lang w:val="el-GR"/>
        </w:rPr>
        <w:t>.</w:t>
      </w:r>
      <w:r w:rsidR="00A977D0">
        <w:rPr>
          <w:b/>
          <w:bCs/>
          <w:lang w:val="el-GR"/>
        </w:rPr>
        <w:t>80</w:t>
      </w:r>
      <w:r w:rsidR="00D75A0F" w:rsidRPr="00723994">
        <w:rPr>
          <w:b/>
          <w:bCs/>
          <w:lang w:val="el-GR"/>
        </w:rPr>
        <w:t>0</w:t>
      </w:r>
      <w:r w:rsidR="002A63C2" w:rsidRPr="00723994">
        <w:rPr>
          <w:b/>
          <w:bCs/>
          <w:lang w:val="el-GR"/>
        </w:rPr>
        <w:t>,00 €</w:t>
      </w:r>
      <w:r w:rsidRPr="0072399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58BD6692"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6259E1">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3948B2F6"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6259E1">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0377BF83"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259E1">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259E1">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6259E1">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259E1">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w:t>
      </w:r>
      <w:r w:rsidR="00C32872" w:rsidRPr="00C32872">
        <w:rPr>
          <w:lang w:val="el-GR"/>
        </w:rPr>
        <w:lastRenderedPageBreak/>
        <w:t xml:space="preserve">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259E1">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6259E1">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5" w:name="_Ref496541356"/>
      <w:bookmarkStart w:id="86" w:name="_Ref496541742"/>
      <w:bookmarkStart w:id="87" w:name="_Ref496541775"/>
      <w:bookmarkStart w:id="88" w:name="_Ref496541863"/>
      <w:bookmarkStart w:id="89" w:name="_Toc97194273"/>
      <w:bookmarkStart w:id="90" w:name="_Toc97194423"/>
      <w:bookmarkStart w:id="91" w:name="_Toc123830987"/>
      <w:r w:rsidRPr="00603221">
        <w:rPr>
          <w:lang w:val="el-GR"/>
        </w:rPr>
        <w:t>Λόγοι αποκλεισμού</w:t>
      </w:r>
      <w:bookmarkEnd w:id="85"/>
      <w:bookmarkEnd w:id="86"/>
      <w:bookmarkEnd w:id="87"/>
      <w:bookmarkEnd w:id="88"/>
      <w:bookmarkEnd w:id="89"/>
      <w:bookmarkEnd w:id="90"/>
      <w:bookmarkEnd w:id="91"/>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2" w:name="_Ref496540567"/>
      <w:r w:rsidRPr="00603221">
        <w:rPr>
          <w:lang w:val="el-GR"/>
        </w:rPr>
        <w:t xml:space="preserve"> </w:t>
      </w:r>
      <w:bookmarkStart w:id="93"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2"/>
      <w:bookmarkEnd w:id="93"/>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w:t>
      </w:r>
      <w:r w:rsidR="00105242" w:rsidRPr="00105242">
        <w:rPr>
          <w:lang w:val="el-GR"/>
        </w:rPr>
        <w:lastRenderedPageBreak/>
        <w:t>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4" w:name="_Ref503518036"/>
      <w:r w:rsidRPr="00603221">
        <w:rPr>
          <w:lang w:val="el-GR"/>
        </w:rPr>
        <w:t>Σ</w:t>
      </w:r>
      <w:r w:rsidR="005A0ACC" w:rsidRPr="00603221">
        <w:rPr>
          <w:lang w:val="el-GR"/>
        </w:rPr>
        <w:t>τις ακόλουθες περιπτώσεις</w:t>
      </w:r>
      <w:bookmarkEnd w:id="94"/>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lastRenderedPageBreak/>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5"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5"/>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5DFD6F7A"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6259E1">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6259E1"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lastRenderedPageBreak/>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562B715D"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102FA76F"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6259E1">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6259E1">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6"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6"/>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97" w:name="_Toc97194274"/>
      <w:bookmarkStart w:id="98" w:name="_Toc97194424"/>
      <w:bookmarkStart w:id="99" w:name="_Toc12383098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7"/>
      <w:bookmarkEnd w:id="98"/>
      <w:bookmarkEnd w:id="99"/>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0" w:name="_Ref74510337"/>
      <w:bookmarkStart w:id="101" w:name="_Toc97194275"/>
      <w:bookmarkStart w:id="102" w:name="_Toc97194425"/>
      <w:bookmarkStart w:id="103" w:name="_Toc123830989"/>
      <w:r w:rsidRPr="00603221" w:rsidDel="00893E05">
        <w:rPr>
          <w:lang w:val="el-GR"/>
        </w:rPr>
        <w:t>Καταλληλόλητα άσκησης επαγγελματικής δραστηριότητας</w:t>
      </w:r>
      <w:bookmarkEnd w:id="100"/>
      <w:bookmarkEnd w:id="101"/>
      <w:bookmarkEnd w:id="102"/>
      <w:bookmarkEnd w:id="103"/>
      <w:r w:rsidRPr="00603221" w:rsidDel="00893E05">
        <w:rPr>
          <w:lang w:val="el-GR"/>
        </w:rPr>
        <w:t xml:space="preserve"> </w:t>
      </w:r>
    </w:p>
    <w:p w14:paraId="7A2B028E" w14:textId="2552CC93" w:rsidR="002F2E92" w:rsidRPr="00723994" w:rsidDel="00893E05" w:rsidRDefault="00F86B7A" w:rsidP="00723994">
      <w:pPr>
        <w:pStyle w:val="aff"/>
        <w:ind w:left="0"/>
        <w:rPr>
          <w:lang w:val="el-GR"/>
        </w:rPr>
      </w:pPr>
      <w:bookmarkStart w:id="104"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4"/>
      <w:r w:rsidR="00D75A0F" w:rsidRPr="00723994">
        <w:rPr>
          <w:lang w:val="el-GR"/>
        </w:rPr>
        <w:t xml:space="preserve">ήτοι υπηρεσίες </w:t>
      </w:r>
      <w:r w:rsidR="0075146F">
        <w:rPr>
          <w:lang w:val="el-GR"/>
        </w:rPr>
        <w:t>δημοσιότητας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w:t>
      </w:r>
      <w:r w:rsidRPr="00C00860" w:rsidDel="00893E05">
        <w:rPr>
          <w:lang w:val="el-GR"/>
        </w:rPr>
        <w:lastRenderedPageBreak/>
        <w:t xml:space="preserve">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5" w:name="_Toc74566826"/>
      <w:bookmarkStart w:id="106" w:name="_Ref496541309"/>
      <w:bookmarkStart w:id="107" w:name="_Ref496541508"/>
      <w:bookmarkStart w:id="108" w:name="_Toc97194277"/>
      <w:bookmarkStart w:id="109" w:name="_Toc97194426"/>
      <w:bookmarkStart w:id="110" w:name="_Toc123830990"/>
      <w:bookmarkEnd w:id="105"/>
      <w:r w:rsidRPr="00603221">
        <w:rPr>
          <w:lang w:val="el-GR"/>
        </w:rPr>
        <w:t>Οικονομική και χρηματοοικονομική επάρκεια</w:t>
      </w:r>
      <w:bookmarkEnd w:id="106"/>
      <w:bookmarkEnd w:id="107"/>
      <w:bookmarkEnd w:id="108"/>
      <w:bookmarkEnd w:id="109"/>
      <w:bookmarkEnd w:id="110"/>
    </w:p>
    <w:p w14:paraId="03EB84BA" w14:textId="410FCABA" w:rsidR="00E83D26" w:rsidRDefault="00F86B7A" w:rsidP="00D6202B">
      <w:pPr>
        <w:rPr>
          <w:lang w:val="el-GR"/>
        </w:rPr>
      </w:pPr>
      <w:bookmarkStart w:id="111" w:name="_Toc97194278"/>
      <w:r w:rsidRPr="00AF7A8A">
        <w:rPr>
          <w:lang w:val="el-GR"/>
        </w:rPr>
        <w:t xml:space="preserve">Οι οικονομικοί φορείς που συμμετέχουν στη διαδικασία σύναψης της παρούσας απαιτείται να έχουν </w:t>
      </w:r>
      <w:r w:rsidR="00E17EA6" w:rsidRPr="00AF7A8A">
        <w:rPr>
          <w:lang w:val="el-GR"/>
        </w:rPr>
        <w:t xml:space="preserve">μέσο γενικό ετήσιο κύκλο εργασιών για τις τρεις </w:t>
      </w:r>
      <w:r w:rsidR="00966FED" w:rsidRPr="00AF7A8A">
        <w:rPr>
          <w:lang w:val="el-GR"/>
        </w:rPr>
        <w:t xml:space="preserve">(3) </w:t>
      </w:r>
      <w:r w:rsidR="00E17EA6" w:rsidRPr="00AF7A8A">
        <w:rPr>
          <w:lang w:val="el-GR"/>
        </w:rPr>
        <w:t>τελευταίες οικονομικές χρήσεις</w:t>
      </w:r>
      <w:r w:rsidR="005140E7" w:rsidRPr="005140E7">
        <w:rPr>
          <w:lang w:val="el-GR"/>
        </w:rPr>
        <w:t xml:space="preserve"> (2020-2021-2022)</w:t>
      </w:r>
      <w:r w:rsidR="00E17EA6" w:rsidRPr="00AF7A8A">
        <w:rPr>
          <w:lang w:val="el-GR"/>
        </w:rPr>
        <w:t xml:space="preserve"> ή, τις οικονομικές χρήσεις κατά τις οποίες ο οικονομικός φορέας δραστηριοποιείται, αν είναι λιγότερες από τρεις</w:t>
      </w:r>
      <w:r w:rsidR="00AF7A8A">
        <w:rPr>
          <w:lang w:val="el-GR"/>
        </w:rPr>
        <w:t>, κατ’ ελάχιστον ίσο με το διακόσια τοις εκατό (</w:t>
      </w:r>
      <w:r w:rsidR="0069435C" w:rsidRPr="00AF7A8A">
        <w:rPr>
          <w:lang w:val="el-GR"/>
        </w:rPr>
        <w:t>200%</w:t>
      </w:r>
      <w:r w:rsidR="00AF7A8A">
        <w:rPr>
          <w:lang w:val="el-GR"/>
        </w:rPr>
        <w:t>)</w:t>
      </w:r>
      <w:r w:rsidRPr="00AF7A8A">
        <w:rPr>
          <w:lang w:val="el-GR"/>
        </w:rPr>
        <w:t xml:space="preserve"> </w:t>
      </w:r>
      <w:r w:rsidR="003E44A9" w:rsidRPr="00AF7A8A">
        <w:rPr>
          <w:lang w:val="el-GR"/>
        </w:rPr>
        <w:t xml:space="preserve">της εκτιμώμενης αξίας </w:t>
      </w:r>
      <w:r w:rsidR="00AF7A8A">
        <w:rPr>
          <w:lang w:val="el-GR"/>
        </w:rPr>
        <w:t>της</w:t>
      </w:r>
      <w:r w:rsidR="00AF7A8A" w:rsidRPr="00AF7A8A">
        <w:rPr>
          <w:lang w:val="el-GR"/>
        </w:rPr>
        <w:t xml:space="preserve"> </w:t>
      </w:r>
      <w:r w:rsidRPr="00AF7A8A">
        <w:rPr>
          <w:lang w:val="el-GR"/>
        </w:rPr>
        <w:t xml:space="preserve">υπό ανάθεση </w:t>
      </w:r>
      <w:r w:rsidR="00AF7A8A">
        <w:rPr>
          <w:lang w:val="el-GR"/>
        </w:rPr>
        <w:t xml:space="preserve">σύμβασης μη περιλαμβανομένου </w:t>
      </w:r>
      <w:r w:rsidR="003E44A9" w:rsidRPr="00EF0725">
        <w:rPr>
          <w:lang w:val="el-GR"/>
        </w:rPr>
        <w:t>Φ</w:t>
      </w:r>
      <w:r w:rsidR="00AF7A8A">
        <w:rPr>
          <w:lang w:val="el-GR"/>
        </w:rPr>
        <w:t>.</w:t>
      </w:r>
      <w:r w:rsidR="003E44A9" w:rsidRPr="00AF7A8A">
        <w:rPr>
          <w:lang w:val="el-GR"/>
        </w:rPr>
        <w:t>Π</w:t>
      </w:r>
      <w:r w:rsidR="00AF7A8A">
        <w:rPr>
          <w:lang w:val="el-GR"/>
        </w:rPr>
        <w:t>.</w:t>
      </w:r>
      <w:r w:rsidR="003E44A9" w:rsidRPr="00AF7A8A">
        <w:rPr>
          <w:lang w:val="el-GR"/>
        </w:rPr>
        <w:t>Α</w:t>
      </w:r>
      <w:r w:rsidR="00AF7A8A">
        <w:rPr>
          <w:lang w:val="el-GR"/>
        </w:rPr>
        <w:t xml:space="preserve">., </w:t>
      </w:r>
      <w:r w:rsidRPr="00EF0725">
        <w:rPr>
          <w:lang w:val="el-GR"/>
        </w:rPr>
        <w:t xml:space="preserve">για </w:t>
      </w:r>
      <w:r w:rsidR="00AF7A8A">
        <w:rPr>
          <w:lang w:val="el-GR"/>
        </w:rPr>
        <w:t>την οποία</w:t>
      </w:r>
      <w:r w:rsidRPr="00AF7A8A">
        <w:rPr>
          <w:lang w:val="el-GR"/>
        </w:rPr>
        <w:t xml:space="preserve"> υποβάλλει προσφορά.</w:t>
      </w:r>
      <w:r w:rsidR="00E83D26" w:rsidRPr="00AF7A8A">
        <w:rPr>
          <w:lang w:val="el-GR"/>
        </w:rPr>
        <w:t xml:space="preserve"> </w:t>
      </w:r>
      <w:bookmarkEnd w:id="111"/>
    </w:p>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2" w:name="_Ref496541329"/>
      <w:bookmarkStart w:id="113" w:name="_Ref496541556"/>
      <w:bookmarkStart w:id="114" w:name="_Toc97194279"/>
      <w:bookmarkStart w:id="115" w:name="_Toc97194427"/>
      <w:bookmarkStart w:id="116" w:name="_Toc123830991"/>
      <w:r w:rsidRPr="00603221">
        <w:rPr>
          <w:lang w:val="el-GR"/>
        </w:rPr>
        <w:t>Τεχνική και επαγγελματική ικανότητα</w:t>
      </w:r>
      <w:bookmarkEnd w:id="112"/>
      <w:bookmarkEnd w:id="113"/>
      <w:bookmarkEnd w:id="114"/>
      <w:bookmarkEnd w:id="115"/>
      <w:bookmarkEnd w:id="116"/>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17" w:name="_Ref61980826"/>
      <w:bookmarkStart w:id="118" w:name="_Toc97194280"/>
      <w:bookmarkStart w:id="119" w:name="_Toc123830992"/>
      <w:bookmarkStart w:id="120" w:name="_Ref40965350"/>
      <w:r>
        <w:rPr>
          <w:lang w:val="el-GR" w:eastAsia="en-US"/>
        </w:rPr>
        <w:t>Τεχνική Ικανότητα</w:t>
      </w:r>
      <w:bookmarkEnd w:id="117"/>
      <w:bookmarkEnd w:id="118"/>
      <w:bookmarkEnd w:id="119"/>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1"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A709E0C" w14:textId="7E91B377" w:rsidR="0075146F" w:rsidRPr="009A4DBA" w:rsidRDefault="0069435C" w:rsidP="0075146F">
      <w:pPr>
        <w:shd w:val="clear" w:color="auto" w:fill="FFFFFF"/>
        <w:spacing w:after="0" w:line="293" w:lineRule="atLeast"/>
        <w:textAlignment w:val="baseline"/>
        <w:rPr>
          <w:bCs/>
          <w:lang w:val="el-GR"/>
        </w:rPr>
      </w:pPr>
      <w:r>
        <w:rPr>
          <w:bCs/>
          <w:lang w:val="el-GR"/>
        </w:rPr>
        <w:t xml:space="preserve">Συγκεκριμένα </w:t>
      </w:r>
      <w:r w:rsidRPr="00FC0BE5">
        <w:rPr>
          <w:bCs/>
          <w:lang w:val="el-GR"/>
        </w:rPr>
        <w:t>απαιτείται</w:t>
      </w:r>
      <w:r>
        <w:rPr>
          <w:bCs/>
          <w:lang w:val="el-GR"/>
        </w:rPr>
        <w:t xml:space="preserve"> </w:t>
      </w:r>
      <w:bookmarkEnd w:id="121"/>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w:t>
      </w:r>
      <w:r w:rsidR="0075146F" w:rsidRPr="0075146F">
        <w:rPr>
          <w:rFonts w:cstheme="minorHAnsi"/>
          <w:lang w:val="el-GR" w:eastAsia="el-GR"/>
        </w:rPr>
        <w:t xml:space="preserve"> </w:t>
      </w:r>
      <w:r w:rsidR="0075146F">
        <w:rPr>
          <w:rFonts w:cstheme="minorHAnsi"/>
          <w:lang w:val="el-GR" w:eastAsia="el-GR"/>
        </w:rPr>
        <w:t>να έχουν ολοκληρώσει</w:t>
      </w:r>
      <w:r w:rsidR="0075146F" w:rsidRPr="0075146F">
        <w:rPr>
          <w:rFonts w:cstheme="minorHAnsi"/>
          <w:lang w:val="el-GR" w:eastAsia="el-GR"/>
        </w:rPr>
        <w:t xml:space="preserve">, τουλάχιστον </w:t>
      </w:r>
      <w:r w:rsidR="00BD71D8" w:rsidRPr="009A4DBA">
        <w:rPr>
          <w:bCs/>
          <w:lang w:val="el-GR"/>
        </w:rPr>
        <w:t>δύο</w:t>
      </w:r>
      <w:r w:rsidR="009A4DBA" w:rsidRPr="009A4DBA">
        <w:rPr>
          <w:bCs/>
          <w:lang w:val="el-GR"/>
        </w:rPr>
        <w:t xml:space="preserve"> </w:t>
      </w:r>
      <w:r w:rsidR="0075146F" w:rsidRPr="009A4DBA">
        <w:rPr>
          <w:bCs/>
          <w:lang w:val="el-GR"/>
        </w:rPr>
        <w:t>(</w:t>
      </w:r>
      <w:r w:rsidR="00BD71D8" w:rsidRPr="009A4DBA">
        <w:rPr>
          <w:bCs/>
          <w:lang w:val="el-GR"/>
        </w:rPr>
        <w:t>2</w:t>
      </w:r>
      <w:r w:rsidR="0075146F" w:rsidRPr="009A4DBA">
        <w:rPr>
          <w:bCs/>
          <w:lang w:val="el-GR"/>
        </w:rPr>
        <w:t>) ανάλογ</w:t>
      </w:r>
      <w:r w:rsidR="00BD71D8" w:rsidRPr="009A4DBA">
        <w:rPr>
          <w:bCs/>
          <w:lang w:val="el-GR"/>
        </w:rPr>
        <w:t>α</w:t>
      </w:r>
      <w:r w:rsidR="0075146F" w:rsidRPr="009A4DBA">
        <w:rPr>
          <w:bCs/>
          <w:lang w:val="el-GR"/>
        </w:rPr>
        <w:t xml:space="preserve"> έργ</w:t>
      </w:r>
      <w:r w:rsidR="00BD71D8" w:rsidRPr="009A4DBA">
        <w:rPr>
          <w:bCs/>
          <w:lang w:val="el-GR"/>
        </w:rPr>
        <w:t>α</w:t>
      </w:r>
      <w:r w:rsidR="0075146F" w:rsidRPr="009A4DBA">
        <w:rPr>
          <w:bCs/>
          <w:lang w:val="el-GR"/>
        </w:rPr>
        <w:t xml:space="preserve"> παροχής υπηρεσιών. </w:t>
      </w:r>
    </w:p>
    <w:p w14:paraId="2D6C1E1C" w14:textId="77777777" w:rsidR="0075146F" w:rsidRPr="0075146F" w:rsidRDefault="0075146F" w:rsidP="0075146F">
      <w:pPr>
        <w:shd w:val="clear" w:color="auto" w:fill="FFFFFF"/>
        <w:spacing w:after="0" w:line="293" w:lineRule="atLeast"/>
        <w:textAlignment w:val="baseline"/>
        <w:rPr>
          <w:rFonts w:cstheme="minorHAnsi"/>
          <w:lang w:val="el-GR" w:eastAsia="el-GR"/>
        </w:rPr>
      </w:pPr>
      <w:r w:rsidRPr="0075146F">
        <w:rPr>
          <w:rFonts w:cstheme="minorHAnsi"/>
          <w:lang w:val="el-GR" w:eastAsia="el-GR"/>
        </w:rPr>
        <w:t xml:space="preserve">Ως ανάλογο έργο νοείται το έργο που πληροί τους παρακάτω όρους: </w:t>
      </w:r>
    </w:p>
    <w:p w14:paraId="27CBD34B" w14:textId="77777777" w:rsidR="0075146F" w:rsidRPr="009A4DBA" w:rsidRDefault="0075146F" w:rsidP="0075146F">
      <w:pPr>
        <w:shd w:val="clear" w:color="auto" w:fill="FFFFFF"/>
        <w:spacing w:after="0" w:line="293" w:lineRule="atLeast"/>
        <w:textAlignment w:val="baseline"/>
        <w:rPr>
          <w:rFonts w:cstheme="minorHAnsi"/>
          <w:lang w:eastAsia="el-GR"/>
        </w:rPr>
      </w:pPr>
      <w:proofErr w:type="spellStart"/>
      <w:r w:rsidRPr="009A4DBA">
        <w:rPr>
          <w:rFonts w:cstheme="minorHAnsi"/>
          <w:lang w:eastAsia="el-GR"/>
        </w:rPr>
        <w:t>Περιλ</w:t>
      </w:r>
      <w:proofErr w:type="spellEnd"/>
      <w:r w:rsidRPr="009A4DBA">
        <w:rPr>
          <w:rFonts w:cstheme="minorHAnsi"/>
          <w:lang w:eastAsia="el-GR"/>
        </w:rPr>
        <w:t>αμβάνει</w:t>
      </w:r>
    </w:p>
    <w:p w14:paraId="5175A3C9" w14:textId="5A55A78B" w:rsidR="0075146F" w:rsidRPr="009A4DBA" w:rsidRDefault="0075146F">
      <w:pPr>
        <w:numPr>
          <w:ilvl w:val="0"/>
          <w:numId w:val="32"/>
        </w:numPr>
        <w:shd w:val="clear" w:color="auto" w:fill="FFFFFF"/>
        <w:suppressAutoHyphens w:val="0"/>
        <w:spacing w:after="0" w:line="293" w:lineRule="atLeast"/>
        <w:contextualSpacing/>
        <w:textAlignment w:val="baseline"/>
        <w:rPr>
          <w:rFonts w:cstheme="minorHAnsi"/>
          <w:lang w:val="el-GR" w:eastAsia="el-GR"/>
        </w:rPr>
      </w:pPr>
      <w:r w:rsidRPr="009A4DBA">
        <w:rPr>
          <w:rFonts w:cstheme="minorHAnsi"/>
          <w:lang w:val="el-GR" w:eastAsia="el-GR"/>
        </w:rPr>
        <w:t>παροχή υπηρεσιών δημοσιότητας</w:t>
      </w:r>
      <w:r w:rsidR="004126E4" w:rsidRPr="009A4DBA">
        <w:rPr>
          <w:rFonts w:cstheme="minorHAnsi"/>
          <w:lang w:val="el-GR" w:eastAsia="el-GR"/>
        </w:rPr>
        <w:t xml:space="preserve"> σε φορείς δημοσίου με αντικείμενο </w:t>
      </w:r>
      <w:r w:rsidR="009A4DBA" w:rsidRPr="009A4DBA">
        <w:rPr>
          <w:rFonts w:cstheme="minorHAnsi"/>
          <w:lang w:val="el-GR" w:eastAsia="el-GR"/>
        </w:rPr>
        <w:t xml:space="preserve">τις δράσεις </w:t>
      </w:r>
      <w:r w:rsidR="004126E4" w:rsidRPr="009A4DBA">
        <w:rPr>
          <w:rFonts w:cstheme="minorHAnsi"/>
          <w:lang w:val="el-GR" w:eastAsia="el-GR"/>
        </w:rPr>
        <w:t>ενίσχυση</w:t>
      </w:r>
      <w:r w:rsidR="009A4DBA" w:rsidRPr="009A4DBA">
        <w:rPr>
          <w:rFonts w:cstheme="minorHAnsi"/>
          <w:lang w:val="el-GR" w:eastAsia="el-GR"/>
        </w:rPr>
        <w:t>ς</w:t>
      </w:r>
      <w:r w:rsidR="004126E4" w:rsidRPr="009A4DBA">
        <w:rPr>
          <w:rFonts w:cstheme="minorHAnsi"/>
          <w:lang w:val="el-GR" w:eastAsia="el-GR"/>
        </w:rPr>
        <w:t xml:space="preserve"> πολιτών </w:t>
      </w:r>
    </w:p>
    <w:p w14:paraId="6B3F8E84" w14:textId="77777777" w:rsidR="00493C63" w:rsidRDefault="00493C63" w:rsidP="0075146F">
      <w:pPr>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515F669D" w14:textId="77777777" w:rsidR="00CC2818" w:rsidRPr="006E6191" w:rsidRDefault="00CC2818" w:rsidP="00CC2818">
      <w:pPr>
        <w:pStyle w:val="4"/>
        <w:rPr>
          <w:lang w:val="el-GR" w:eastAsia="en-US"/>
        </w:rPr>
      </w:pPr>
      <w:bookmarkStart w:id="122" w:name="_Toc97194281"/>
      <w:bookmarkStart w:id="123" w:name="_Ref122528826"/>
      <w:bookmarkStart w:id="124" w:name="_Toc123830993"/>
      <w:bookmarkEnd w:id="120"/>
      <w:r w:rsidRPr="00CC2818">
        <w:rPr>
          <w:lang w:val="el-GR" w:eastAsia="en-US"/>
        </w:rPr>
        <w:lastRenderedPageBreak/>
        <w:t>Επαγγελματική Ικανότητα – Ομάδα Έργου</w:t>
      </w:r>
      <w:bookmarkEnd w:id="122"/>
      <w:bookmarkEnd w:id="123"/>
      <w:bookmarkEnd w:id="124"/>
    </w:p>
    <w:p w14:paraId="3DD94C43" w14:textId="77777777" w:rsidR="00451F31" w:rsidRPr="00BE6670" w:rsidRDefault="00451F31" w:rsidP="00451F31">
      <w:pPr>
        <w:spacing w:line="252" w:lineRule="auto"/>
        <w:rPr>
          <w:lang w:val="el-GR"/>
        </w:rPr>
      </w:pPr>
      <w:bookmarkStart w:id="125"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47336D03" w14:textId="77777777" w:rsidR="009A3E22" w:rsidRPr="009A3E22" w:rsidRDefault="009A3E22" w:rsidP="009A3E22">
      <w:pPr>
        <w:widowControl w:val="0"/>
        <w:spacing w:before="120" w:after="0"/>
        <w:rPr>
          <w:lang w:val="el-GR"/>
        </w:rPr>
      </w:pPr>
    </w:p>
    <w:bookmarkEnd w:id="125"/>
    <w:p w14:paraId="74688965" w14:textId="77777777" w:rsidR="00850EBA" w:rsidRPr="009A4DBA" w:rsidRDefault="00850EBA" w:rsidP="00850EBA">
      <w:pPr>
        <w:spacing w:before="120" w:after="0"/>
        <w:rPr>
          <w:lang w:val="el-GR"/>
        </w:rPr>
      </w:pPr>
      <w:r w:rsidRPr="009A4DBA">
        <w:rPr>
          <w:lang w:val="el-GR"/>
        </w:rPr>
        <w:t xml:space="preserve">α) Έναν Υπεύθυνο Έργου με τα ακόλουθα προσόντα: </w:t>
      </w:r>
    </w:p>
    <w:p w14:paraId="696BE0EC" w14:textId="54E81BDA" w:rsidR="00850EBA" w:rsidRPr="009A4DBA" w:rsidRDefault="00850EBA" w:rsidP="00850EBA">
      <w:pPr>
        <w:spacing w:before="120" w:after="0"/>
        <w:rPr>
          <w:rFonts w:cstheme="minorHAnsi"/>
          <w:bCs/>
          <w:lang w:val="el-GR"/>
        </w:rPr>
      </w:pPr>
      <w:r w:rsidRPr="009A4DBA">
        <w:sym w:font="Symbol" w:char="F0B7"/>
      </w:r>
      <w:r w:rsidRPr="009A4DBA">
        <w:rPr>
          <w:lang w:val="el-GR"/>
        </w:rPr>
        <w:t xml:space="preserve"> Πτυχιούχος Τριτοβάθμιας Εκπαίδευσης με τίτλο σπουδών συναφή με το αντικείμενο του διαγωνισμού. Να διαθέτει τουλάχιστον 15ετή επαγγελματική εμπειρία στην επικοινωνία και τουλάχιστον 5ετή επαγγελματική εμπειρία στην υλοποίηση έργων δημοσιότητας δημοσίου. </w:t>
      </w:r>
    </w:p>
    <w:p w14:paraId="6AA0BA0A" w14:textId="4B498AAE" w:rsidR="00850EBA" w:rsidRPr="009A4DBA" w:rsidRDefault="00850EBA" w:rsidP="00850EBA">
      <w:pPr>
        <w:widowControl w:val="0"/>
        <w:spacing w:before="120" w:after="0"/>
        <w:ind w:left="720"/>
        <w:rPr>
          <w:rFonts w:eastAsia="Calibri" w:cstheme="minorHAnsi"/>
          <w:b/>
          <w:lang w:val="el-GR"/>
        </w:rPr>
      </w:pPr>
    </w:p>
    <w:p w14:paraId="330DF896" w14:textId="77777777" w:rsidR="00850EBA" w:rsidRPr="009A4DBA" w:rsidRDefault="00850EBA" w:rsidP="00850EBA">
      <w:pPr>
        <w:widowControl w:val="0"/>
        <w:spacing w:before="120" w:after="0"/>
        <w:rPr>
          <w:lang w:val="el-GR"/>
        </w:rPr>
      </w:pPr>
      <w:r w:rsidRPr="009A4DBA">
        <w:rPr>
          <w:lang w:val="el-GR"/>
        </w:rPr>
        <w:t xml:space="preserve">β) Έναν Αναπληρωτή Υπεύθυνο Έργου με τα ακόλουθα προσόντα: </w:t>
      </w:r>
    </w:p>
    <w:p w14:paraId="3A065BFF" w14:textId="628D2CBB" w:rsidR="00850EBA" w:rsidRPr="009A4DBA" w:rsidRDefault="00850EBA" w:rsidP="00850EBA">
      <w:pPr>
        <w:widowControl w:val="0"/>
        <w:spacing w:before="120" w:after="0"/>
        <w:rPr>
          <w:lang w:val="el-GR"/>
        </w:rPr>
      </w:pPr>
      <w:r w:rsidRPr="009A4DBA">
        <w:sym w:font="Symbol" w:char="F0B7"/>
      </w:r>
      <w:r w:rsidRPr="009A4DBA">
        <w:rPr>
          <w:lang w:val="el-GR"/>
        </w:rPr>
        <w:t xml:space="preserve"> Πτυχιούχος Τριτοβάθμιας Εκπαίδευσης με τίτλο Σπουδών </w:t>
      </w:r>
      <w:r w:rsidR="005A4DB0" w:rsidRPr="009A4DBA">
        <w:rPr>
          <w:lang w:val="el-GR"/>
        </w:rPr>
        <w:t xml:space="preserve">συναφή με το αντικείμενο του διαγωνισμού ή </w:t>
      </w:r>
      <w:r w:rsidRPr="009A4DBA">
        <w:rPr>
          <w:lang w:val="el-GR"/>
        </w:rPr>
        <w:t>στη Διοίκηση Επιχειρήσεων. Να διαθέτει τουλάχιστον 10ετή επαγγελματική εμπειρία στο χώρο της επικοινωνίας.</w:t>
      </w:r>
    </w:p>
    <w:p w14:paraId="210426BF" w14:textId="77777777" w:rsidR="00850EBA" w:rsidRPr="009A4DBA" w:rsidRDefault="00850EBA" w:rsidP="00850EBA">
      <w:pPr>
        <w:widowControl w:val="0"/>
        <w:spacing w:before="120" w:after="0"/>
        <w:rPr>
          <w:rFonts w:eastAsia="Calibri" w:cstheme="minorHAnsi"/>
          <w:b/>
          <w:lang w:val="el-GR"/>
        </w:rPr>
      </w:pPr>
    </w:p>
    <w:p w14:paraId="7402750E" w14:textId="1FDA568C" w:rsidR="00850EBA" w:rsidRPr="009A4DBA" w:rsidRDefault="00850EBA" w:rsidP="00850EBA">
      <w:pPr>
        <w:widowControl w:val="0"/>
        <w:spacing w:before="120"/>
        <w:contextualSpacing/>
        <w:rPr>
          <w:lang w:val="el-GR"/>
        </w:rPr>
      </w:pPr>
      <w:r w:rsidRPr="009A4DBA">
        <w:rPr>
          <w:lang w:val="el-GR"/>
        </w:rPr>
        <w:t>γ) Έναν Υπεύθυνο Δημιουργικού με τα ακόλουθα προσόντα:</w:t>
      </w:r>
    </w:p>
    <w:p w14:paraId="1D518CA7" w14:textId="7D0DA280" w:rsidR="00850EBA" w:rsidRPr="009A4DBA" w:rsidRDefault="00850EBA" w:rsidP="00850EBA">
      <w:pPr>
        <w:widowControl w:val="0"/>
        <w:spacing w:before="120"/>
        <w:ind w:left="360"/>
        <w:contextualSpacing/>
        <w:rPr>
          <w:lang w:val="el-GR"/>
        </w:rPr>
      </w:pPr>
      <w:r w:rsidRPr="009A4DBA">
        <w:rPr>
          <w:lang w:val="el-GR"/>
        </w:rPr>
        <w:t xml:space="preserve"> • Πτυχιούχος σχολής γραφιστικής με</w:t>
      </w:r>
      <w:r w:rsidR="00713656" w:rsidRPr="009A4DBA">
        <w:rPr>
          <w:lang w:val="el-GR"/>
        </w:rPr>
        <w:t xml:space="preserve"> τουλάχιστον 10</w:t>
      </w:r>
      <w:r w:rsidRPr="009A4DBA">
        <w:rPr>
          <w:lang w:val="el-GR"/>
        </w:rPr>
        <w:t>ετή επαγγελματική εμπειρία στο χώρο της επικοινωνίας και τουλάχιστον 5ετή επαγγελματική εμπειρία σε έργα δημοσιότητας δημοσίου.</w:t>
      </w:r>
    </w:p>
    <w:p w14:paraId="17BDD575" w14:textId="77777777" w:rsidR="00850EBA" w:rsidRPr="009A4DBA" w:rsidRDefault="00850EBA" w:rsidP="00850EBA">
      <w:pPr>
        <w:widowControl w:val="0"/>
        <w:spacing w:before="120"/>
        <w:contextualSpacing/>
        <w:rPr>
          <w:rFonts w:cstheme="minorHAnsi"/>
          <w:lang w:val="el-GR"/>
        </w:rPr>
      </w:pPr>
    </w:p>
    <w:p w14:paraId="1606B510" w14:textId="6AF6E6C1" w:rsidR="00850EBA" w:rsidRPr="009A4DBA" w:rsidRDefault="004126E4" w:rsidP="00850EBA">
      <w:pPr>
        <w:widowControl w:val="0"/>
        <w:spacing w:before="120"/>
        <w:contextualSpacing/>
        <w:rPr>
          <w:lang w:val="el-GR"/>
        </w:rPr>
      </w:pPr>
      <w:r w:rsidRPr="009A4DBA">
        <w:rPr>
          <w:rFonts w:cstheme="minorHAnsi"/>
          <w:lang w:val="el-GR"/>
        </w:rPr>
        <w:t xml:space="preserve">δ) Ένα </w:t>
      </w:r>
      <w:proofErr w:type="spellStart"/>
      <w:r w:rsidRPr="009A4DBA">
        <w:rPr>
          <w:rFonts w:cstheme="minorHAnsi"/>
          <w:lang w:val="el-GR"/>
        </w:rPr>
        <w:t>Στελέχος</w:t>
      </w:r>
      <w:proofErr w:type="spellEnd"/>
      <w:r w:rsidR="00850EBA" w:rsidRPr="009A4DBA">
        <w:rPr>
          <w:rFonts w:cstheme="minorHAnsi"/>
          <w:lang w:val="el-GR"/>
        </w:rPr>
        <w:t xml:space="preserve"> υποστήριξης των δράσεων δημοσιότητας</w:t>
      </w:r>
    </w:p>
    <w:p w14:paraId="42F8EABF" w14:textId="7207624F" w:rsidR="00850EBA" w:rsidRPr="009A4DBA" w:rsidRDefault="004126E4" w:rsidP="00850EBA">
      <w:pPr>
        <w:widowControl w:val="0"/>
        <w:spacing w:before="120"/>
        <w:ind w:left="360"/>
        <w:contextualSpacing/>
        <w:rPr>
          <w:lang w:val="el-GR"/>
        </w:rPr>
      </w:pPr>
      <w:r w:rsidRPr="009A4DBA">
        <w:rPr>
          <w:lang w:val="el-GR"/>
        </w:rPr>
        <w:t>• Π</w:t>
      </w:r>
      <w:r w:rsidR="00374457" w:rsidRPr="009A4DBA">
        <w:rPr>
          <w:lang w:val="el-GR"/>
        </w:rPr>
        <w:t>τυχιούχο</w:t>
      </w:r>
      <w:r w:rsidRPr="009A4DBA">
        <w:rPr>
          <w:lang w:val="el-GR"/>
        </w:rPr>
        <w:t>ς</w:t>
      </w:r>
      <w:r w:rsidR="00374457" w:rsidRPr="009A4DBA">
        <w:rPr>
          <w:lang w:val="el-GR"/>
        </w:rPr>
        <w:t xml:space="preserve"> </w:t>
      </w:r>
      <w:r w:rsidR="009F623E" w:rsidRPr="009A4DBA">
        <w:rPr>
          <w:lang w:val="el-GR"/>
        </w:rPr>
        <w:t xml:space="preserve">Τριτοβάθμιας Εκπαίδευσης </w:t>
      </w:r>
      <w:r w:rsidR="00850EBA" w:rsidRPr="009A4DBA">
        <w:rPr>
          <w:lang w:val="el-GR"/>
        </w:rPr>
        <w:t xml:space="preserve">με </w:t>
      </w:r>
      <w:r w:rsidR="009A4DBA" w:rsidRPr="009A4DBA">
        <w:rPr>
          <w:lang w:val="el-GR"/>
        </w:rPr>
        <w:t xml:space="preserve">τουλάχιστον </w:t>
      </w:r>
      <w:r w:rsidR="00850EBA" w:rsidRPr="009A4DBA">
        <w:rPr>
          <w:lang w:val="el-GR"/>
        </w:rPr>
        <w:t>10ετή επαγγελματική εμπειρία στο χώρο της επικοινωνίας και τουλάχιστον 5ετή επαγγελματική εμπειρία σε έργα δημοσίου.</w:t>
      </w:r>
    </w:p>
    <w:p w14:paraId="079B85CC" w14:textId="77777777" w:rsidR="00850EBA" w:rsidRDefault="00850EBA" w:rsidP="00063FB6">
      <w:pPr>
        <w:rPr>
          <w:lang w:val="el-GR"/>
        </w:rPr>
      </w:pPr>
    </w:p>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26" w:name="_Ref496541343"/>
      <w:bookmarkStart w:id="127" w:name="_Ref496541651"/>
      <w:bookmarkStart w:id="128" w:name="_Toc97194282"/>
      <w:bookmarkStart w:id="129" w:name="_Toc97194428"/>
      <w:bookmarkStart w:id="130" w:name="_Toc123830994"/>
      <w:r w:rsidRPr="001F4428">
        <w:rPr>
          <w:lang w:val="el-GR"/>
        </w:rPr>
        <w:t xml:space="preserve">Πρότυπα διασφάλισης ποιότητας </w:t>
      </w:r>
      <w:r w:rsidRPr="00086782">
        <w:rPr>
          <w:lang w:val="el-GR"/>
        </w:rPr>
        <w:t>και πρότυπα περιβαλλοντικής διαχείρισης</w:t>
      </w:r>
      <w:bookmarkEnd w:id="126"/>
      <w:bookmarkEnd w:id="127"/>
      <w:bookmarkEnd w:id="128"/>
      <w:bookmarkEnd w:id="129"/>
      <w:bookmarkEnd w:id="130"/>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076A9563" w14:textId="0B823D97" w:rsidR="00C651CD" w:rsidRPr="009A4DBA" w:rsidRDefault="00C651CD" w:rsidP="00C651CD">
      <w:pPr>
        <w:rPr>
          <w:lang w:val="el-GR"/>
        </w:rPr>
      </w:pPr>
      <w:r w:rsidRPr="009A4DBA">
        <w:rPr>
          <w:rFonts w:eastAsia="Calibri"/>
          <w:b/>
          <w:bCs/>
          <w:color w:val="000000"/>
          <w:lang w:val="el-GR"/>
        </w:rPr>
        <w:t>β)</w:t>
      </w:r>
      <w:r w:rsidRPr="009A4DBA">
        <w:rPr>
          <w:rFonts w:eastAsia="Calibri"/>
          <w:bCs/>
          <w:color w:val="000000"/>
          <w:lang w:val="el-GR"/>
        </w:rPr>
        <w:t xml:space="preserve"> Πιστοποιητικό </w:t>
      </w:r>
      <w:r w:rsidRPr="009A4DBA">
        <w:rPr>
          <w:lang w:val="el-GR"/>
        </w:rPr>
        <w:t xml:space="preserve">συμμόρφωσης με το πρότυπο </w:t>
      </w:r>
      <w:r w:rsidRPr="009A4DBA">
        <w:rPr>
          <w:b/>
          <w:lang w:val="el-GR"/>
        </w:rPr>
        <w:t>ΕΛΟΤ 1435</w:t>
      </w:r>
      <w:r w:rsidR="0067674B" w:rsidRPr="009A4DBA">
        <w:rPr>
          <w:b/>
          <w:lang w:val="el-GR"/>
        </w:rPr>
        <w:t xml:space="preserve"> </w:t>
      </w:r>
      <w:r w:rsidR="0067674B" w:rsidRPr="009A4DBA">
        <w:rPr>
          <w:lang w:val="el-GR"/>
        </w:rPr>
        <w:t xml:space="preserve">“Υπηρεσίες Επικοινωνίας – Απαιτήσεις για </w:t>
      </w:r>
      <w:proofErr w:type="spellStart"/>
      <w:r w:rsidR="0067674B" w:rsidRPr="009A4DBA">
        <w:rPr>
          <w:lang w:val="el-GR"/>
        </w:rPr>
        <w:t>παρόχους</w:t>
      </w:r>
      <w:proofErr w:type="spellEnd"/>
      <w:r w:rsidR="0067674B" w:rsidRPr="009A4DBA">
        <w:rPr>
          <w:lang w:val="el-GR"/>
        </w:rPr>
        <w:t>”</w:t>
      </w:r>
      <w:r w:rsidR="009A4DBA">
        <w:rPr>
          <w:lang w:val="el-GR"/>
        </w:rPr>
        <w:t>,</w:t>
      </w:r>
    </w:p>
    <w:p w14:paraId="31C0AA67" w14:textId="1E81892C" w:rsidR="00C651CD" w:rsidRPr="009A4DBA" w:rsidRDefault="00C651CD" w:rsidP="00C651CD">
      <w:pPr>
        <w:rPr>
          <w:lang w:val="el-GR"/>
        </w:rPr>
      </w:pPr>
      <w:r w:rsidRPr="009A4DBA">
        <w:rPr>
          <w:rFonts w:eastAsia="Calibri"/>
          <w:b/>
          <w:bCs/>
          <w:color w:val="000000"/>
          <w:lang w:val="el-GR"/>
        </w:rPr>
        <w:t>γ)</w:t>
      </w:r>
      <w:r w:rsidRPr="009A4DBA">
        <w:rPr>
          <w:rFonts w:eastAsia="Calibri"/>
          <w:bCs/>
          <w:color w:val="000000"/>
          <w:lang w:val="el-GR"/>
        </w:rPr>
        <w:t xml:space="preserve"> Πιστοποιητικό </w:t>
      </w:r>
      <w:r w:rsidRPr="009A4DBA">
        <w:rPr>
          <w:lang w:val="el-GR"/>
        </w:rPr>
        <w:t xml:space="preserve">συμμόρφωσης </w:t>
      </w:r>
      <w:r w:rsidR="0067674B" w:rsidRPr="009A4DBA">
        <w:rPr>
          <w:lang w:val="el-GR"/>
        </w:rPr>
        <w:t xml:space="preserve">συστήματος περιβαλλοντικής διαχείρισης </w:t>
      </w:r>
      <w:r w:rsidR="0067674B" w:rsidRPr="009A4DBA">
        <w:rPr>
          <w:b/>
          <w:lang w:val="en-US"/>
        </w:rPr>
        <w:t>ISO</w:t>
      </w:r>
      <w:r w:rsidR="0067674B" w:rsidRPr="009A4DBA">
        <w:rPr>
          <w:b/>
          <w:lang w:val="el-GR"/>
        </w:rPr>
        <w:t xml:space="preserve"> 14001:2015</w:t>
      </w:r>
      <w:r w:rsidR="009A4DBA">
        <w:rPr>
          <w:b/>
          <w:lang w:val="el-GR"/>
        </w:rPr>
        <w:t>.</w:t>
      </w:r>
    </w:p>
    <w:p w14:paraId="369AB471" w14:textId="77777777" w:rsidR="00C651CD" w:rsidRPr="001F4428" w:rsidRDefault="00C651CD" w:rsidP="003329FF">
      <w:pPr>
        <w:rPr>
          <w:lang w:val="el-GR"/>
        </w:rPr>
      </w:pPr>
    </w:p>
    <w:p w14:paraId="70ACF795"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1" w:name="_Ref496541185"/>
      <w:bookmarkStart w:id="132" w:name="_Ref496541244"/>
      <w:bookmarkStart w:id="133" w:name="_Ref496541410"/>
      <w:bookmarkStart w:id="134" w:name="_Ref496541700"/>
      <w:bookmarkStart w:id="135" w:name="_Ref74505980"/>
      <w:bookmarkStart w:id="136" w:name="_Toc97194283"/>
      <w:bookmarkStart w:id="137" w:name="_Toc97194429"/>
      <w:bookmarkStart w:id="138" w:name="_Toc123830995"/>
      <w:r w:rsidRPr="00DD72A9">
        <w:rPr>
          <w:lang w:val="el-GR"/>
        </w:rPr>
        <w:t>Στήριξη στην ικανότητα τρίτων</w:t>
      </w:r>
      <w:bookmarkEnd w:id="131"/>
      <w:bookmarkEnd w:id="132"/>
      <w:bookmarkEnd w:id="133"/>
      <w:bookmarkEnd w:id="134"/>
      <w:r w:rsidRPr="00DD72A9">
        <w:rPr>
          <w:lang w:val="el-GR"/>
        </w:rPr>
        <w:t xml:space="preserve"> </w:t>
      </w:r>
      <w:r w:rsidR="0049631E" w:rsidRPr="00821852">
        <w:rPr>
          <w:lang w:val="el-GR"/>
        </w:rPr>
        <w:t>– Υπεργολαβία</w:t>
      </w:r>
      <w:bookmarkEnd w:id="135"/>
      <w:bookmarkEnd w:id="136"/>
      <w:bookmarkEnd w:id="137"/>
      <w:bookmarkEnd w:id="138"/>
    </w:p>
    <w:p w14:paraId="65B8F417" w14:textId="77777777" w:rsidR="0049631E" w:rsidRPr="00A334BA" w:rsidRDefault="0049631E" w:rsidP="00821852">
      <w:pPr>
        <w:pStyle w:val="4"/>
        <w:rPr>
          <w:lang w:val="el-GR"/>
        </w:rPr>
      </w:pPr>
      <w:bookmarkStart w:id="139" w:name="_Toc97194284"/>
      <w:bookmarkStart w:id="140" w:name="_Toc123830996"/>
      <w:r w:rsidRPr="00A334BA">
        <w:rPr>
          <w:lang w:val="el-GR"/>
        </w:rPr>
        <w:t>Στήριξη στην ικανότητα τρίτων</w:t>
      </w:r>
      <w:bookmarkEnd w:id="139"/>
      <w:bookmarkEnd w:id="140"/>
    </w:p>
    <w:p w14:paraId="0378F059" w14:textId="0CC35AA1"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259E1">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6259E1">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1"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1"/>
    <w:p w14:paraId="67DFCF77" w14:textId="56A384C7"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6259E1">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2" w:name="_Toc97194285"/>
      <w:bookmarkStart w:id="143" w:name="_Toc123830997"/>
      <w:r w:rsidRPr="003C1E1A">
        <w:rPr>
          <w:lang w:val="el-GR"/>
        </w:rPr>
        <w:t>Υπεργολαβία</w:t>
      </w:r>
      <w:bookmarkEnd w:id="142"/>
      <w:bookmarkEnd w:id="143"/>
      <w:r w:rsidRPr="003C1E1A">
        <w:rPr>
          <w:lang w:val="el-GR"/>
        </w:rPr>
        <w:t xml:space="preserve"> </w:t>
      </w:r>
    </w:p>
    <w:p w14:paraId="633050B2" w14:textId="150F525A"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6259E1">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6259E1">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4" w:name="_Toc97194286"/>
      <w:bookmarkStart w:id="145" w:name="_Toc97194430"/>
      <w:bookmarkStart w:id="146" w:name="_Toc123830998"/>
      <w:r w:rsidRPr="00603221">
        <w:rPr>
          <w:lang w:val="el-GR"/>
        </w:rPr>
        <w:lastRenderedPageBreak/>
        <w:t>Κανόνες απόδειξης ποιοτικής επιλογής</w:t>
      </w:r>
      <w:bookmarkEnd w:id="144"/>
      <w:bookmarkEnd w:id="145"/>
      <w:bookmarkEnd w:id="146"/>
    </w:p>
    <w:p w14:paraId="1DF38431" w14:textId="4E630964"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6259E1">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259E1">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259E1">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6259E1">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143DDF9E"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259E1">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259E1">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259E1">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259E1">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6259E1">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6259E1">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12F852DB"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259E1">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259E1">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259E1">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47" w:name="_Ref74505997"/>
      <w:bookmarkStart w:id="148" w:name="_Toc97194287"/>
      <w:bookmarkStart w:id="149" w:name="_Toc123830999"/>
      <w:r w:rsidRPr="00723994">
        <w:rPr>
          <w:lang w:val="el-GR"/>
        </w:rPr>
        <w:t>Προκαταρκτική απόδειξη κατά την υποβολή προσφορών</w:t>
      </w:r>
      <w:bookmarkEnd w:id="147"/>
      <w:bookmarkEnd w:id="148"/>
      <w:bookmarkEnd w:id="149"/>
      <w:r w:rsidRPr="00723994">
        <w:rPr>
          <w:lang w:val="el-GR"/>
        </w:rPr>
        <w:t xml:space="preserve"> </w:t>
      </w:r>
    </w:p>
    <w:p w14:paraId="31F00A1A" w14:textId="583CAA22"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259E1">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6259E1">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259E1">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259E1">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259E1">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6259E1"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6259E1"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w:t>
      </w:r>
      <w:r>
        <w:rPr>
          <w:lang w:val="el-GR"/>
        </w:rPr>
        <w:lastRenderedPageBreak/>
        <w:t xml:space="preserve">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Pr="009E58E5" w:rsidRDefault="00C0210C" w:rsidP="00C0210C">
      <w:pPr>
        <w:pStyle w:val="4"/>
        <w:rPr>
          <w:lang w:val="el-GR"/>
        </w:rPr>
      </w:pPr>
      <w:bookmarkStart w:id="150" w:name="_Toc74566838"/>
      <w:bookmarkStart w:id="151" w:name="_Toc74566839"/>
      <w:bookmarkStart w:id="152" w:name="_Toc74566840"/>
      <w:bookmarkStart w:id="153" w:name="_Toc74566841"/>
      <w:bookmarkStart w:id="154" w:name="_Toc74566842"/>
      <w:bookmarkStart w:id="155" w:name="_Toc74566843"/>
      <w:bookmarkStart w:id="156" w:name="_Toc74566844"/>
      <w:bookmarkStart w:id="157" w:name="_Toc74566845"/>
      <w:bookmarkStart w:id="158" w:name="_Toc74566846"/>
      <w:bookmarkStart w:id="159" w:name="_Toc74566847"/>
      <w:bookmarkStart w:id="160" w:name="_Toc74566848"/>
      <w:bookmarkStart w:id="161" w:name="_Toc74566849"/>
      <w:bookmarkStart w:id="162" w:name="_Hlk35420523"/>
      <w:bookmarkStart w:id="163" w:name="_Ref40957856"/>
      <w:bookmarkStart w:id="164" w:name="_Toc97194288"/>
      <w:bookmarkStart w:id="165" w:name="_Toc123831000"/>
      <w:bookmarkEnd w:id="150"/>
      <w:bookmarkEnd w:id="151"/>
      <w:bookmarkEnd w:id="152"/>
      <w:bookmarkEnd w:id="153"/>
      <w:bookmarkEnd w:id="154"/>
      <w:bookmarkEnd w:id="155"/>
      <w:bookmarkEnd w:id="156"/>
      <w:bookmarkEnd w:id="157"/>
      <w:bookmarkEnd w:id="158"/>
      <w:bookmarkEnd w:id="159"/>
      <w:bookmarkEnd w:id="160"/>
      <w:bookmarkEnd w:id="161"/>
      <w:r w:rsidRPr="009E58E5">
        <w:rPr>
          <w:lang w:val="el-GR"/>
        </w:rPr>
        <w:t xml:space="preserve">Αποδεικτικά μέσα </w:t>
      </w:r>
      <w:r w:rsidRPr="009E58E5">
        <w:footnoteReference w:id="3"/>
      </w:r>
      <w:bookmarkEnd w:id="162"/>
      <w:r w:rsidRPr="009E58E5">
        <w:rPr>
          <w:lang w:val="el-GR"/>
        </w:rPr>
        <w:t>- Δικαιολογητικά προσωρινού αναδόχου</w:t>
      </w:r>
      <w:bookmarkEnd w:id="163"/>
      <w:bookmarkEnd w:id="164"/>
      <w:bookmarkEnd w:id="165"/>
    </w:p>
    <w:p w14:paraId="25E723E4" w14:textId="0363398F"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6259E1">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w:t>
      </w:r>
      <w:r w:rsidR="00B9111A" w:rsidRPr="00B9111A">
        <w:rPr>
          <w:bCs/>
          <w:lang w:val="el-GR"/>
        </w:rPr>
        <w:lastRenderedPageBreak/>
        <w:t>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7AF547C8"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6259E1">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0B40208"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6259E1">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52A34155"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259E1">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259E1">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2A41703B"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6259E1">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336A18FB"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6259E1">
        <w:rPr>
          <w:lang w:val="el-GR"/>
        </w:rPr>
        <w:t>2.2.3.1</w:t>
      </w:r>
      <w:r w:rsidRPr="00821852">
        <w:rPr>
          <w:lang w:val="el-GR"/>
        </w:rPr>
        <w:fldChar w:fldCharType="end"/>
      </w:r>
      <w:r w:rsidRPr="00C27CEC">
        <w:rPr>
          <w:color w:val="000000"/>
          <w:lang w:val="el-GR"/>
        </w:rPr>
        <w:t>,</w:t>
      </w:r>
    </w:p>
    <w:p w14:paraId="0FE55007" w14:textId="0FD61B9C"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6259E1">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w:t>
      </w:r>
      <w:r w:rsidRPr="005609B2">
        <w:rPr>
          <w:color w:val="000000"/>
          <w:lang w:val="el-GR"/>
        </w:rPr>
        <w:lastRenderedPageBreak/>
        <w:t>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7AFBBA45"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6259E1">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18D45DFC"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6259E1">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253F0EAC"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6259E1">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6E0D6A1C"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6259E1">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66"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6"/>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643D10DC"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259E1">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04C0F789"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6259E1">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608DF7A2" w:rsidR="00A61AA7" w:rsidRPr="00603221" w:rsidRDefault="003355E7" w:rsidP="00A61AA7">
      <w:pPr>
        <w:rPr>
          <w:b/>
          <w:lang w:val="el-GR"/>
        </w:rPr>
      </w:pPr>
      <w:r w:rsidRPr="00603221">
        <w:rPr>
          <w:b/>
          <w:bCs/>
          <w:lang w:val="en-US"/>
        </w:rPr>
        <w:lastRenderedPageBreak/>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6259E1">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7" w:name="_Hlk67663604"/>
      <w:r w:rsidR="00A61AA7" w:rsidRPr="00603221">
        <w:rPr>
          <w:b/>
          <w:lang w:val="el-GR"/>
        </w:rPr>
        <w:t xml:space="preserve">οι οικονομικοί φορείς </w:t>
      </w:r>
      <w:bookmarkEnd w:id="167"/>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5470A"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3BE7000A"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 xml:space="preserve">υπηρεσιών </w:t>
            </w:r>
            <w:r w:rsidR="00493C63">
              <w:rPr>
                <w:b/>
                <w:bCs/>
                <w:lang w:val="el-GR"/>
              </w:rPr>
              <w:t>δημοσιότητας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5470A"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0E0B395B"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w:t>
            </w:r>
            <w:r w:rsidR="00493C63">
              <w:rPr>
                <w:lang w:val="el-GR"/>
              </w:rPr>
              <w:t>–</w:t>
            </w:r>
            <w:r w:rsidRPr="00872F65">
              <w:rPr>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68"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8"/>
    <w:p w14:paraId="36F608EF" w14:textId="77777777" w:rsidR="00270326" w:rsidRPr="00603221" w:rsidRDefault="00270326">
      <w:pPr>
        <w:rPr>
          <w:lang w:val="el-GR"/>
        </w:rPr>
      </w:pPr>
    </w:p>
    <w:p w14:paraId="17C17E23" w14:textId="6588C0B1"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6259E1">
        <w:rPr>
          <w:b/>
          <w:lang w:val="el-GR"/>
        </w:rPr>
        <w:t>2.2.5</w:t>
      </w:r>
      <w:r w:rsidR="00B622FA" w:rsidRPr="00603221">
        <w:rPr>
          <w:b/>
          <w:lang w:val="el-GR"/>
        </w:rPr>
        <w:fldChar w:fldCharType="end"/>
      </w:r>
      <w:r w:rsidRPr="00603221">
        <w:rPr>
          <w:b/>
          <w:lang w:val="el-GR"/>
        </w:rPr>
        <w:t xml:space="preserve"> </w:t>
      </w:r>
      <w:bookmarkStart w:id="169"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5470A" w14:paraId="364D20BB" w14:textId="77777777" w:rsidTr="009C5EA6">
        <w:trPr>
          <w:trHeight w:val="711"/>
        </w:trPr>
        <w:tc>
          <w:tcPr>
            <w:tcW w:w="675" w:type="dxa"/>
            <w:shd w:val="clear" w:color="auto" w:fill="D9D9D9"/>
          </w:tcPr>
          <w:bookmarkEnd w:id="169"/>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64C8A1CB" w14:textId="7FF3DDC8" w:rsidR="005140E7" w:rsidRPr="005140E7" w:rsidRDefault="005140E7" w:rsidP="009C5EA6">
            <w:pPr>
              <w:autoSpaceDE w:val="0"/>
              <w:autoSpaceDN w:val="0"/>
              <w:adjustRightInd w:val="0"/>
              <w:rPr>
                <w:b/>
                <w:bCs/>
                <w:lang w:val="el-GR"/>
              </w:rPr>
            </w:pPr>
            <w:r w:rsidRPr="005140E7">
              <w:rPr>
                <w:b/>
                <w:bCs/>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(2020-2021-2022) ή, τις οικονομικές χρήσεις κατά τις οποίες ο οικονομικός φορέας δραστηριοποιείται, αν είναι λιγότερες από τρεις, κατ’ ελάχιστον ίσο με το διακόσια τοις εκατό (200%) της εκτιμώμενης αξίας της υπό ανάθεση σύμβασης μη περιλαμβανομένου Φ.Π.Α., για την οποία υποβάλλει προσφορά.</w:t>
            </w:r>
          </w:p>
          <w:p w14:paraId="4DA461EA" w14:textId="2BB851FF" w:rsidR="00D56132" w:rsidRPr="00603221" w:rsidRDefault="005140E7"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75470A"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8810A99" w14:textId="77777777"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w:t>
            </w:r>
            <w:r w:rsidRPr="00EC68AB">
              <w:rPr>
                <w:color w:val="26282A"/>
                <w:lang w:val="el-GR" w:eastAsia="en-GB"/>
              </w:rPr>
              <w:lastRenderedPageBreak/>
              <w:t>(2020,2021,2022) ή για όσο διάστημα ασκούν την επιχειρηματική τους δράση εφόσον είναι μικρότερο των τριών ετών.</w:t>
            </w:r>
          </w:p>
          <w:p w14:paraId="49806872" w14:textId="77777777"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5E33C796" w14:textId="77777777"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4A4A39E1" w14:textId="263CC779" w:rsidR="00D56132" w:rsidRPr="00603221" w:rsidRDefault="005140E7" w:rsidP="005140E7">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Pr>
                <w:color w:val="26282A"/>
                <w:lang w:val="en-US" w:eastAsia="en-GB"/>
              </w:rPr>
              <w:t>o</w:t>
            </w:r>
            <w:r w:rsidRPr="005140E7">
              <w:rPr>
                <w:color w:val="26282A"/>
                <w:lang w:val="el-GR" w:eastAsia="en-GB"/>
              </w:rPr>
              <w:t xml:space="preserve"> </w:t>
            </w:r>
            <w:r w:rsidRPr="005140E7">
              <w:rPr>
                <w:b/>
                <w:bCs/>
                <w:lang w:val="el-GR"/>
              </w:rPr>
              <w:t>μέσο</w:t>
            </w:r>
            <w:r>
              <w:rPr>
                <w:b/>
                <w:bCs/>
                <w:lang w:val="el-GR"/>
              </w:rPr>
              <w:t>ς</w:t>
            </w:r>
            <w:r w:rsidRPr="005140E7">
              <w:rPr>
                <w:b/>
                <w:bCs/>
                <w:lang w:val="el-GR"/>
              </w:rPr>
              <w:t xml:space="preserve"> γενικό</w:t>
            </w:r>
            <w:r>
              <w:rPr>
                <w:b/>
                <w:bCs/>
                <w:lang w:val="el-GR"/>
              </w:rPr>
              <w:t>ς</w:t>
            </w:r>
            <w:r w:rsidRPr="005140E7">
              <w:rPr>
                <w:b/>
                <w:bCs/>
                <w:lang w:val="el-GR"/>
              </w:rPr>
              <w:t xml:space="preserve"> ετήσιο</w:t>
            </w:r>
            <w:r>
              <w:rPr>
                <w:b/>
                <w:bCs/>
                <w:lang w:val="el-GR"/>
              </w:rPr>
              <w:t>ς</w:t>
            </w:r>
            <w:r w:rsidRPr="005140E7">
              <w:rPr>
                <w:b/>
                <w:bCs/>
                <w:lang w:val="el-GR"/>
              </w:rPr>
              <w:t xml:space="preserve"> κύκλο</w:t>
            </w:r>
            <w:r>
              <w:rPr>
                <w:b/>
                <w:bCs/>
                <w:lang w:val="el-GR"/>
              </w:rPr>
              <w:t>ς</w:t>
            </w:r>
            <w:r w:rsidRPr="005140E7">
              <w:rPr>
                <w:b/>
                <w:bCs/>
                <w:lang w:val="el-GR"/>
              </w:rPr>
              <w:t xml:space="preserve"> εργασιών</w:t>
            </w:r>
            <w:r w:rsidRPr="00EC68AB">
              <w:rPr>
                <w:color w:val="26282A"/>
                <w:lang w:val="el-GR" w:eastAsia="en-GB"/>
              </w:rPr>
              <w:t xml:space="preserve"> του προσφέροντος οικονομικού φορέα κατά τις τρεις (3) τελευταίες διαχειριστικές χρήσεις</w:t>
            </w:r>
            <w:r w:rsidRPr="00EC68AB">
              <w:rPr>
                <w:color w:val="26282A"/>
                <w:lang w:eastAsia="en-GB"/>
              </w:rPr>
              <w:t> </w:t>
            </w:r>
            <w:bookmarkStart w:id="170" w:name="m_7156982799556942414__Hlk120794400"/>
            <w:r w:rsidRPr="00EC68AB">
              <w:rPr>
                <w:color w:val="222222"/>
                <w:lang w:val="el-GR" w:eastAsia="en-GB"/>
              </w:rPr>
              <w:t>(2020,2021,2022)</w:t>
            </w:r>
            <w:r w:rsidRPr="00EC68AB">
              <w:rPr>
                <w:color w:val="222222"/>
                <w:lang w:eastAsia="en-GB"/>
              </w:rPr>
              <w:t> </w:t>
            </w:r>
            <w:bookmarkEnd w:id="170"/>
            <w:r w:rsidRPr="00EC68AB">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0905DF">
              <w:rPr>
                <w:color w:val="26282A"/>
                <w:lang w:val="el-GR" w:eastAsia="en-GB"/>
              </w:rPr>
              <w:t>διακόσια</w:t>
            </w:r>
            <w:r w:rsidRPr="00EC68AB">
              <w:rPr>
                <w:color w:val="26282A"/>
                <w:lang w:val="el-GR" w:eastAsia="en-GB"/>
              </w:rPr>
              <w:t xml:space="preserve"> τοις εκατό (</w:t>
            </w:r>
            <w:r w:rsidR="000905DF">
              <w:rPr>
                <w:color w:val="26282A"/>
                <w:lang w:val="el-GR" w:eastAsia="en-GB"/>
              </w:rPr>
              <w:t>20</w:t>
            </w:r>
            <w:r w:rsidRPr="00EC68AB">
              <w:rPr>
                <w:color w:val="26282A"/>
                <w:lang w:val="el-GR" w:eastAsia="en-GB"/>
              </w:rPr>
              <w:t>0%) του προϋπολογισμού του υπό ανάθεση έργου, μη συμπεριλαμβανομένου Φ.Π.Α.</w:t>
            </w:r>
          </w:p>
        </w:tc>
      </w:tr>
    </w:tbl>
    <w:p w14:paraId="0B0F3787" w14:textId="77777777" w:rsidR="00D56132" w:rsidRPr="00603221" w:rsidRDefault="00D56132">
      <w:pPr>
        <w:rPr>
          <w:b/>
          <w:lang w:val="el-GR"/>
        </w:rPr>
      </w:pPr>
    </w:p>
    <w:p w14:paraId="61D1F79A" w14:textId="3FD88A14"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6259E1">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75470A"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3BD5B02D"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6259E1">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75470A"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75470A"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75470A"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75470A"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B5A2ADD" w14:textId="656882E7"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6259E1">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75470A"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75470A"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5470A"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75470A"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75470A"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75470A"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75470A"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75470A"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75470A"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75470A"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75470A"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75470A"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5470A"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75470A"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75470A"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75470A"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lastRenderedPageBreak/>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504132A8"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6259E1" w:rsidRPr="00603221">
              <w:rPr>
                <w:lang w:val="el-GR"/>
              </w:rPr>
              <w:t xml:space="preserve">ΠΑΡΑΡΤΗΜΑ </w:t>
            </w:r>
            <w:r w:rsidR="006259E1" w:rsidRPr="006259E1">
              <w:t>Ι</w:t>
            </w:r>
            <w:r w:rsidR="006259E1" w:rsidRPr="00603221">
              <w:t>V</w:t>
            </w:r>
            <w:r w:rsidR="006259E1"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1121DF7F"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6259E1">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75470A"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01D65CA4"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6259E1">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75470A"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lastRenderedPageBreak/>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77777777" w:rsidR="002B2F6A" w:rsidRDefault="003355E7" w:rsidP="002B2F6A">
      <w:pPr>
        <w:rPr>
          <w:lang w:val="el-GR"/>
        </w:rPr>
      </w:pPr>
      <w:r w:rsidRPr="00603221">
        <w:rPr>
          <w:b/>
          <w:bCs/>
          <w:lang w:val="el-GR"/>
        </w:rPr>
        <w:t>Β.</w:t>
      </w:r>
      <w:r w:rsidR="005F6FEE">
        <w:rPr>
          <w:b/>
          <w:bCs/>
          <w:lang w:val="el-GR"/>
        </w:rPr>
        <w:t>8</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77777777" w:rsidR="00EB1543" w:rsidRPr="00603221" w:rsidRDefault="00EB1543" w:rsidP="00EB1543">
      <w:pPr>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77777777" w:rsidR="002B2F6A" w:rsidRPr="00611572" w:rsidRDefault="002B2F6A" w:rsidP="002B2F6A">
      <w:pPr>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rsidP="00EF0725">
      <w:pPr>
        <w:numPr>
          <w:ilvl w:val="0"/>
          <w:numId w:val="5"/>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1" w:name="_Toc97194289"/>
      <w:bookmarkStart w:id="172" w:name="_Toc97194431"/>
      <w:bookmarkStart w:id="173" w:name="_Toc123831001"/>
      <w:r w:rsidRPr="00603221">
        <w:rPr>
          <w:rFonts w:cs="Tahoma"/>
          <w:lang w:val="el-GR"/>
        </w:rPr>
        <w:t>Κριτήρια Ανάθεσης</w:t>
      </w:r>
      <w:bookmarkEnd w:id="171"/>
      <w:bookmarkEnd w:id="172"/>
      <w:bookmarkEnd w:id="173"/>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4" w:name="_Ref496542191"/>
      <w:bookmarkStart w:id="175" w:name="_Toc97194290"/>
      <w:bookmarkStart w:id="176" w:name="_Toc97194432"/>
      <w:bookmarkStart w:id="177" w:name="_Toc123831002"/>
      <w:r w:rsidRPr="00603221">
        <w:rPr>
          <w:lang w:val="el-GR"/>
        </w:rPr>
        <w:t>Κριτήριο ανάθεσης</w:t>
      </w:r>
      <w:bookmarkEnd w:id="174"/>
      <w:bookmarkEnd w:id="175"/>
      <w:bookmarkEnd w:id="176"/>
      <w:bookmarkEnd w:id="177"/>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78" w:name="_Toc9049526"/>
      <w:bookmarkStart w:id="179" w:name="_Toc9050798"/>
      <w:bookmarkStart w:id="180" w:name="_Toc16061711"/>
      <w:bookmarkStart w:id="181" w:name="_Toc25743321"/>
      <w:bookmarkStart w:id="182" w:name="_Toc26592535"/>
      <w:bookmarkStart w:id="183" w:name="_Toc43634791"/>
      <w:bookmarkStart w:id="184" w:name="_Toc44821171"/>
      <w:bookmarkStart w:id="185" w:name="_Toc48552963"/>
      <w:bookmarkStart w:id="186" w:name="_Toc49074409"/>
      <w:bookmarkStart w:id="187" w:name="_Toc286055470"/>
      <w:bookmarkStart w:id="188" w:name="_Toc97194294"/>
      <w:bookmarkStart w:id="189" w:name="_Toc123831003"/>
      <w:r w:rsidRPr="00603221">
        <w:rPr>
          <w:rFonts w:cs="Tahoma"/>
          <w:szCs w:val="22"/>
          <w:u w:val="single"/>
          <w:lang w:val="el-GR"/>
        </w:rPr>
        <w:t>Διαμόρφωση συγκριτικού κόστους Προσφοράς</w:t>
      </w:r>
      <w:bookmarkEnd w:id="178"/>
      <w:bookmarkEnd w:id="179"/>
      <w:bookmarkEnd w:id="180"/>
      <w:bookmarkEnd w:id="181"/>
      <w:bookmarkEnd w:id="182"/>
      <w:bookmarkEnd w:id="183"/>
      <w:bookmarkEnd w:id="184"/>
      <w:bookmarkEnd w:id="185"/>
      <w:bookmarkEnd w:id="186"/>
      <w:bookmarkEnd w:id="187"/>
      <w:bookmarkEnd w:id="188"/>
      <w:bookmarkEnd w:id="189"/>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24748318"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6259E1" w:rsidRPr="00603221">
        <w:rPr>
          <w:lang w:val="el-GR"/>
        </w:rPr>
        <w:t xml:space="preserve">ΠΑΡΑΡΤΗΜΑ </w:t>
      </w:r>
      <w:r w:rsidR="006259E1" w:rsidRPr="00603221">
        <w:t>VI</w:t>
      </w:r>
      <w:r w:rsidR="006259E1"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6259E1"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0" w:name="_Toc97194296"/>
      <w:bookmarkStart w:id="191" w:name="_Toc97194435"/>
      <w:bookmarkStart w:id="192" w:name="_Toc123831004"/>
      <w:r w:rsidRPr="00603221">
        <w:rPr>
          <w:rFonts w:cs="Tahoma"/>
          <w:lang w:val="el-GR"/>
        </w:rPr>
        <w:t>Κατάρτιση - Περιεχόμενο Προσφορών</w:t>
      </w:r>
      <w:bookmarkEnd w:id="190"/>
      <w:bookmarkEnd w:id="191"/>
      <w:bookmarkEnd w:id="192"/>
    </w:p>
    <w:p w14:paraId="6130DDE8" w14:textId="77777777" w:rsidR="008338F0" w:rsidRPr="00603221" w:rsidRDefault="003355E7" w:rsidP="005A1609">
      <w:pPr>
        <w:pStyle w:val="3"/>
        <w:ind w:left="709" w:hanging="709"/>
        <w:rPr>
          <w:lang w:val="el-GR"/>
        </w:rPr>
      </w:pPr>
      <w:bookmarkStart w:id="193" w:name="_Ref496542253"/>
      <w:bookmarkStart w:id="194" w:name="_Toc97194297"/>
      <w:bookmarkStart w:id="195" w:name="_Toc97194436"/>
      <w:bookmarkStart w:id="196" w:name="_Toc123831005"/>
      <w:r w:rsidRPr="00603221">
        <w:rPr>
          <w:lang w:val="el-GR"/>
        </w:rPr>
        <w:t>Γενικοί όροι υποβολής προσφορών</w:t>
      </w:r>
      <w:bookmarkEnd w:id="193"/>
      <w:bookmarkEnd w:id="194"/>
      <w:bookmarkEnd w:id="195"/>
      <w:bookmarkEnd w:id="196"/>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197" w:name="_Toc74566860"/>
      <w:bookmarkStart w:id="198" w:name="_Ref496542299"/>
      <w:bookmarkStart w:id="199" w:name="_Toc97194298"/>
      <w:bookmarkStart w:id="200" w:name="_Toc97194437"/>
      <w:bookmarkStart w:id="201" w:name="_Toc123831006"/>
      <w:bookmarkEnd w:id="197"/>
      <w:r w:rsidRPr="00603221">
        <w:rPr>
          <w:lang w:val="el-GR"/>
        </w:rPr>
        <w:t>Χρόνος και Τρόπος υποβολής προσφορών</w:t>
      </w:r>
      <w:bookmarkEnd w:id="198"/>
      <w:bookmarkEnd w:id="199"/>
      <w:bookmarkEnd w:id="200"/>
      <w:bookmarkEnd w:id="201"/>
      <w:r w:rsidRPr="00603221">
        <w:rPr>
          <w:lang w:val="el-GR"/>
        </w:rPr>
        <w:t xml:space="preserve"> </w:t>
      </w:r>
    </w:p>
    <w:p w14:paraId="27788B99" w14:textId="5A03FC27" w:rsidR="008338F0" w:rsidRDefault="008338F0" w:rsidP="00DB2BAF">
      <w:pPr>
        <w:rPr>
          <w:lang w:val="el-GR"/>
        </w:rPr>
      </w:pPr>
    </w:p>
    <w:p w14:paraId="5690412D" w14:textId="3D70FBB7" w:rsidR="004B759E" w:rsidRPr="00821852" w:rsidRDefault="000F0E29" w:rsidP="00D472F0">
      <w:pPr>
        <w:rPr>
          <w:b/>
          <w:bCs/>
          <w:lang w:val="el-GR"/>
        </w:rPr>
      </w:pPr>
      <w:bookmarkStart w:id="202" w:name="_Toc74566862"/>
      <w:bookmarkStart w:id="203" w:name="_Toc97194299"/>
      <w:bookmarkEnd w:id="202"/>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6259E1">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3"/>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04"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4"/>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05" w:name="_Toc74566865"/>
      <w:bookmarkStart w:id="206" w:name="_Toc97194301"/>
      <w:bookmarkEnd w:id="205"/>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6"/>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07" w:name="_Ref75869622"/>
      <w:bookmarkStart w:id="208" w:name="_Toc97194302"/>
    </w:p>
    <w:p w14:paraId="5C483A6C" w14:textId="5942A21A"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09" w:name="_Toc74566867"/>
      <w:bookmarkStart w:id="210" w:name="_Toc74566868"/>
      <w:bookmarkStart w:id="211" w:name="_Toc74566869"/>
      <w:bookmarkStart w:id="212" w:name="_Toc74566870"/>
      <w:bookmarkEnd w:id="209"/>
      <w:bookmarkEnd w:id="210"/>
      <w:bookmarkEnd w:id="211"/>
      <w:bookmarkEnd w:id="212"/>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6259E1" w:rsidRPr="006259E1">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6259E1" w:rsidRPr="00603221">
        <w:rPr>
          <w:lang w:val="el-GR"/>
        </w:rPr>
        <w:t xml:space="preserve">ΠΑΡΑΡΤΗΜΑ </w:t>
      </w:r>
      <w:r w:rsidR="006259E1" w:rsidRPr="006259E1">
        <w:rPr>
          <w:lang w:val="el-GR"/>
        </w:rPr>
        <w:t>VI</w:t>
      </w:r>
      <w:r w:rsidR="006259E1"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7"/>
      <w:bookmarkEnd w:id="208"/>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13" w:name="_Toc74566872"/>
      <w:bookmarkStart w:id="214" w:name="_Toc74566873"/>
      <w:bookmarkStart w:id="215" w:name="_Toc97194304"/>
      <w:bookmarkEnd w:id="213"/>
      <w:bookmarkEnd w:id="214"/>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15"/>
    </w:p>
    <w:p w14:paraId="1A503652" w14:textId="77777777" w:rsidR="004E36A7" w:rsidRPr="008A2283" w:rsidRDefault="004E36A7" w:rsidP="004E36A7">
      <w:pPr>
        <w:rPr>
          <w:color w:val="000000"/>
          <w:lang w:val="el-GR"/>
        </w:rPr>
      </w:pPr>
      <w:bookmarkStart w:id="216" w:name="_Hlk71366084"/>
      <w:r w:rsidRPr="008A2283">
        <w:rPr>
          <w:color w:val="000000"/>
          <w:lang w:val="el-GR"/>
        </w:rPr>
        <w:lastRenderedPageBreak/>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16"/>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8178FF">
        <w:rPr>
          <w:lang w:val="el-GR"/>
        </w:rPr>
        <w:lastRenderedPageBreak/>
        <w:t>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17" w:name="_Ref496542340"/>
      <w:bookmarkStart w:id="218" w:name="_Toc97194305"/>
      <w:bookmarkStart w:id="219" w:name="_Toc97194438"/>
      <w:bookmarkStart w:id="220" w:name="_Toc123831007"/>
      <w:r w:rsidRPr="00603221">
        <w:rPr>
          <w:lang w:val="el-GR"/>
        </w:rPr>
        <w:t>Περιεχόμενα Φακέλου «Δικαιολογητικά Συμμετοχής - Τεχνική Προσφορά»</w:t>
      </w:r>
      <w:bookmarkEnd w:id="217"/>
      <w:bookmarkEnd w:id="218"/>
      <w:bookmarkEnd w:id="219"/>
      <w:bookmarkEnd w:id="220"/>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21" w:name="_Toc74566876"/>
      <w:bookmarkStart w:id="222" w:name="_Ref55324286"/>
      <w:bookmarkStart w:id="223" w:name="_Toc97194306"/>
      <w:bookmarkStart w:id="224" w:name="_Toc123831008"/>
      <w:bookmarkEnd w:id="221"/>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22"/>
      <w:bookmarkEnd w:id="223"/>
      <w:bookmarkEnd w:id="224"/>
      <w:proofErr w:type="spellEnd"/>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3596D56"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5"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6259E1">
        <w:rPr>
          <w:lang w:val="el-GR"/>
        </w:rPr>
        <w:t>2.1.5</w:t>
      </w:r>
      <w:r w:rsidRPr="00603221">
        <w:rPr>
          <w:lang w:val="el-GR"/>
        </w:rPr>
        <w:fldChar w:fldCharType="end"/>
      </w:r>
      <w:bookmarkEnd w:id="225"/>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6259E1">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0F66509C" w:rsidR="00CD4F51" w:rsidRPr="00B07864" w:rsidRDefault="00CD4F51" w:rsidP="00CD4F51">
      <w:pPr>
        <w:rPr>
          <w:lang w:val="el-GR"/>
        </w:rPr>
      </w:pPr>
      <w:bookmarkStart w:id="226"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6259E1" w:rsidRPr="00603221">
        <w:rPr>
          <w:lang w:val="el-GR"/>
        </w:rPr>
        <w:t xml:space="preserve">ΠΑΡΑΡΤΗΜΑ </w:t>
      </w:r>
      <w:r w:rsidR="006259E1" w:rsidRPr="00603221">
        <w:t>VI</w:t>
      </w:r>
      <w:r w:rsidR="006259E1" w:rsidRPr="00603221">
        <w:rPr>
          <w:lang w:val="el-GR"/>
        </w:rPr>
        <w:t>Ι – Άλλες Δηλώσεις</w:t>
      </w:r>
      <w:r w:rsidR="009F688B">
        <w:rPr>
          <w:lang w:val="el-GR"/>
        </w:rPr>
        <w:fldChar w:fldCharType="end"/>
      </w:r>
      <w:r w:rsidRPr="00B07864">
        <w:rPr>
          <w:lang w:val="el-GR"/>
        </w:rPr>
        <w:t>.</w:t>
      </w:r>
    </w:p>
    <w:bookmarkEnd w:id="226"/>
    <w:p w14:paraId="0AF6E168" w14:textId="77777777" w:rsidR="007702DC" w:rsidRDefault="007702DC" w:rsidP="002C7E9A">
      <w:pPr>
        <w:rPr>
          <w:lang w:val="el-GR"/>
        </w:rPr>
      </w:pPr>
    </w:p>
    <w:p w14:paraId="3C320E46" w14:textId="3B4A271B"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6259E1"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lastRenderedPageBreak/>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C017E85"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34134E3C"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6259E1"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lastRenderedPageBreak/>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27" w:name="_Toc97194307"/>
      <w:bookmarkStart w:id="228" w:name="_Toc123831009"/>
      <w:r w:rsidRPr="00603221">
        <w:rPr>
          <w:rFonts w:cs="Tahoma"/>
          <w:szCs w:val="22"/>
          <w:lang w:val="el-GR"/>
        </w:rPr>
        <w:t>Τεχνική Προσφορά</w:t>
      </w:r>
      <w:bookmarkEnd w:id="227"/>
      <w:bookmarkEnd w:id="228"/>
      <w:r w:rsidRPr="00603221">
        <w:rPr>
          <w:rFonts w:cs="Tahoma"/>
          <w:szCs w:val="22"/>
          <w:lang w:val="el-GR"/>
        </w:rPr>
        <w:t xml:space="preserve"> </w:t>
      </w:r>
      <w:r w:rsidR="00E1337D" w:rsidRPr="00603221">
        <w:rPr>
          <w:rFonts w:cs="Tahoma"/>
          <w:szCs w:val="22"/>
          <w:lang w:val="el-GR"/>
        </w:rPr>
        <w:t xml:space="preserve"> </w:t>
      </w:r>
    </w:p>
    <w:p w14:paraId="34F3DD8A" w14:textId="2025C9AC"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6259E1"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6259E1"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61642B4A"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6259E1" w:rsidRPr="006259E1">
        <w:rPr>
          <w:lang w:val="el-GR"/>
        </w:rPr>
        <w:t xml:space="preserve">ΠΑΡΑΡΤΗΜΑ </w:t>
      </w:r>
      <w:r w:rsidR="006259E1" w:rsidRPr="00603221">
        <w:t>V</w:t>
      </w:r>
      <w:r w:rsidR="006259E1" w:rsidRPr="006259E1">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29" w:name="_Ref496542376"/>
      <w:bookmarkStart w:id="230" w:name="_Toc97194308"/>
      <w:bookmarkStart w:id="231" w:name="_Toc97194439"/>
      <w:bookmarkStart w:id="232" w:name="_Toc123831010"/>
      <w:r w:rsidRPr="00603221">
        <w:rPr>
          <w:lang w:val="el-GR"/>
        </w:rPr>
        <w:t>Περιεχόμενα Φακέλου «Οικονομική Προσφορά» / Τρόπος σύνταξης και υποβολής οικονομικών προσφορών</w:t>
      </w:r>
      <w:bookmarkEnd w:id="229"/>
      <w:bookmarkEnd w:id="230"/>
      <w:bookmarkEnd w:id="231"/>
      <w:bookmarkEnd w:id="232"/>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026514AC"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6259E1" w:rsidRPr="00603221">
        <w:rPr>
          <w:lang w:val="el-GR"/>
        </w:rPr>
        <w:t xml:space="preserve">ΠΑΡΑΡΤΗΜΑ </w:t>
      </w:r>
      <w:r w:rsidR="006259E1" w:rsidRPr="00603221">
        <w:t>VI</w:t>
      </w:r>
      <w:r w:rsidR="006259E1"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lastRenderedPageBreak/>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3" w:name="_Hlk67667045"/>
      <w:r w:rsidR="00C25AFF" w:rsidRPr="00C25AFF">
        <w:rPr>
          <w:lang w:val="el-GR"/>
        </w:rPr>
        <w:t>όπως τροποποιήθηκε με το άρθρο 42 του ν. 4782/Α36/9-3-2021</w:t>
      </w:r>
      <w:r w:rsidR="00C25AFF">
        <w:rPr>
          <w:lang w:val="el-GR"/>
        </w:rPr>
        <w:t xml:space="preserve"> </w:t>
      </w:r>
      <w:bookmarkEnd w:id="233"/>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1A902010"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6259E1">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34" w:name="_Ref496542395"/>
      <w:bookmarkStart w:id="235" w:name="_Ref496542431"/>
      <w:bookmarkStart w:id="236" w:name="_Toc97194309"/>
      <w:bookmarkStart w:id="237" w:name="_Toc97194440"/>
      <w:bookmarkStart w:id="238" w:name="_Toc123831011"/>
      <w:r w:rsidRPr="00603221">
        <w:rPr>
          <w:lang w:val="el-GR"/>
        </w:rPr>
        <w:t>Χρόνος ισχύος των προσφορών</w:t>
      </w:r>
      <w:bookmarkEnd w:id="234"/>
      <w:bookmarkEnd w:id="235"/>
      <w:bookmarkEnd w:id="236"/>
      <w:bookmarkEnd w:id="237"/>
      <w:bookmarkEnd w:id="238"/>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51830D00"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6259E1">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39"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39"/>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0" w:name="_Ref67613193"/>
      <w:bookmarkStart w:id="241" w:name="_Toc97194310"/>
      <w:bookmarkStart w:id="242" w:name="_Toc97194441"/>
      <w:bookmarkStart w:id="243" w:name="_Toc123831012"/>
      <w:r w:rsidRPr="00603221">
        <w:rPr>
          <w:lang w:val="el-GR"/>
        </w:rPr>
        <w:t>Λόγοι απόρριψης προσφορών</w:t>
      </w:r>
      <w:bookmarkEnd w:id="240"/>
      <w:bookmarkEnd w:id="241"/>
      <w:bookmarkEnd w:id="242"/>
      <w:bookmarkEnd w:id="243"/>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52DDFAA0"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6259E1">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259E1">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259E1">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259E1">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259E1">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259E1">
        <w:rPr>
          <w:lang w:val="el-GR"/>
        </w:rPr>
        <w:t>3.1</w:t>
      </w:r>
      <w:r w:rsidR="00061ADD" w:rsidRPr="00603221">
        <w:rPr>
          <w:lang w:val="el-GR"/>
        </w:rPr>
        <w:fldChar w:fldCharType="end"/>
      </w:r>
      <w:r w:rsidR="00DE6525" w:rsidRPr="00603221">
        <w:rPr>
          <w:lang w:val="el-GR"/>
        </w:rPr>
        <w:t xml:space="preserve"> (Αποσφράγιση και </w:t>
      </w:r>
      <w:r w:rsidR="00DE6525" w:rsidRPr="00603221">
        <w:rPr>
          <w:lang w:val="el-GR"/>
        </w:rPr>
        <w:lastRenderedPageBreak/>
        <w:t xml:space="preserve">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259E1">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6635CC9C"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259E1">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3DAC004" w14:textId="049367B2"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6259E1">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34865E31"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0634DE65" w14:textId="77777777" w:rsidR="008338F0" w:rsidRPr="00603221" w:rsidRDefault="003355E7" w:rsidP="002D0CD6">
      <w:pPr>
        <w:pStyle w:val="1"/>
        <w:rPr>
          <w:rFonts w:cs="Tahoma"/>
          <w:sz w:val="22"/>
          <w:szCs w:val="22"/>
        </w:rPr>
      </w:pPr>
      <w:bookmarkStart w:id="244" w:name="_Toc97194442"/>
      <w:bookmarkStart w:id="245" w:name="_Toc123831013"/>
      <w:r w:rsidRPr="00603221">
        <w:rPr>
          <w:rFonts w:cs="Tahoma"/>
          <w:sz w:val="22"/>
          <w:szCs w:val="22"/>
        </w:rPr>
        <w:lastRenderedPageBreak/>
        <w:t>ΔΙΕΝΕΡΓΕΙΑ ΔΙΑΔΙΚΑΣΙΑΣ - ΑΞΙΟΛΟΓΗΣΗ ΠΡΟΣΦΟΡΩΝ</w:t>
      </w:r>
      <w:bookmarkEnd w:id="244"/>
      <w:bookmarkEnd w:id="245"/>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46" w:name="_Ref496542534"/>
      <w:bookmarkStart w:id="247" w:name="_Toc97194311"/>
      <w:bookmarkStart w:id="248" w:name="_Toc97194443"/>
      <w:bookmarkStart w:id="249" w:name="_Toc123831014"/>
      <w:r w:rsidRPr="00603221">
        <w:rPr>
          <w:rFonts w:cs="Tahoma"/>
          <w:lang w:val="el-GR"/>
        </w:rPr>
        <w:t>Αποσφράγιση και αξιολόγηση προσφορών</w:t>
      </w:r>
      <w:bookmarkEnd w:id="246"/>
      <w:bookmarkEnd w:id="247"/>
      <w:bookmarkEnd w:id="248"/>
      <w:bookmarkEnd w:id="249"/>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0" w:name="_Ref496542486"/>
      <w:bookmarkStart w:id="251" w:name="_Toc97194312"/>
      <w:bookmarkStart w:id="252" w:name="_Toc97194444"/>
      <w:bookmarkStart w:id="253" w:name="_Toc123831015"/>
      <w:r w:rsidRPr="00603221">
        <w:rPr>
          <w:lang w:val="el-GR"/>
        </w:rPr>
        <w:t>Ηλεκτρονική αποσφράγιση προσφορών</w:t>
      </w:r>
      <w:bookmarkEnd w:id="250"/>
      <w:bookmarkEnd w:id="251"/>
      <w:bookmarkEnd w:id="252"/>
      <w:bookmarkEnd w:id="253"/>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7D37FFFB"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5573FC">
        <w:rPr>
          <w:b/>
          <w:bCs/>
          <w:lang w:val="el-GR"/>
        </w:rPr>
        <w:t>δύο</w:t>
      </w:r>
      <w:r w:rsidRPr="009E58E5">
        <w:rPr>
          <w:b/>
          <w:bCs/>
          <w:lang w:val="el-GR"/>
        </w:rPr>
        <w:t xml:space="preserve"> (</w:t>
      </w:r>
      <w:r w:rsidR="005573FC">
        <w:rPr>
          <w:b/>
          <w:bCs/>
          <w:lang w:val="el-GR"/>
        </w:rPr>
        <w:t>2</w:t>
      </w:r>
      <w:r w:rsidRPr="009E58E5">
        <w:rPr>
          <w:b/>
          <w:bCs/>
          <w:lang w:val="el-GR"/>
        </w:rPr>
        <w:t>) εργάσιμες ημέρες</w:t>
      </w:r>
      <w:r w:rsidRPr="00032BBA">
        <w:rPr>
          <w:lang w:val="el-GR"/>
        </w:rPr>
        <w:t xml:space="preserve"> μετά την καταληκτική ημερομηνία </w:t>
      </w:r>
      <w:r w:rsidRPr="004D3ED7">
        <w:rPr>
          <w:kern w:val="1"/>
          <w:lang w:val="el-GR" w:eastAsia="ar-SA"/>
        </w:rPr>
        <w:t>προσφορών ήτοι</w:t>
      </w:r>
      <w:r w:rsidR="005D6F5C" w:rsidRPr="004D3ED7">
        <w:rPr>
          <w:kern w:val="1"/>
          <w:lang w:val="el-GR" w:eastAsia="ar-SA"/>
        </w:rPr>
        <w:t xml:space="preserve"> </w:t>
      </w:r>
      <w:r w:rsidR="005D6F5C" w:rsidRPr="00E43EDC">
        <w:rPr>
          <w:b/>
          <w:bCs/>
          <w:kern w:val="1"/>
          <w:lang w:val="el-GR" w:eastAsia="ar-SA"/>
        </w:rPr>
        <w:t>13</w:t>
      </w:r>
      <w:r w:rsidR="005D6F5C" w:rsidRPr="00E43EDC">
        <w:rPr>
          <w:b/>
          <w:bCs/>
          <w:lang w:val="el-GR"/>
        </w:rPr>
        <w:t>-</w:t>
      </w:r>
      <w:r w:rsidR="005D6F5C" w:rsidRPr="00F972CC">
        <w:rPr>
          <w:b/>
          <w:bCs/>
          <w:lang w:val="el-GR"/>
        </w:rPr>
        <w:t xml:space="preserve">02-2023 </w:t>
      </w:r>
      <w:r w:rsidRPr="004D3ED7">
        <w:rPr>
          <w:kern w:val="1"/>
          <w:lang w:val="el-GR" w:eastAsia="ar-SA"/>
        </w:rPr>
        <w:t xml:space="preserve">και ώρα </w:t>
      </w:r>
      <w:r w:rsidR="005D6F5C" w:rsidRPr="00E43EDC">
        <w:rPr>
          <w:b/>
          <w:bCs/>
          <w:kern w:val="1"/>
          <w:lang w:val="el-GR" w:eastAsia="ar-SA"/>
        </w:rPr>
        <w:t>12</w:t>
      </w:r>
      <w:r w:rsidRPr="00E43EDC">
        <w:rPr>
          <w:b/>
          <w:bCs/>
          <w:lang w:val="el-GR"/>
        </w:rPr>
        <w:t>:</w:t>
      </w:r>
      <w:r w:rsidR="005D6F5C" w:rsidRPr="00E43EDC">
        <w:rPr>
          <w:b/>
          <w:bCs/>
          <w:lang w:val="el-GR"/>
        </w:rPr>
        <w:t>00</w:t>
      </w:r>
      <w:r w:rsidRPr="00E43EDC">
        <w:rPr>
          <w:b/>
          <w:bCs/>
          <w:lang w:val="el-GR"/>
        </w:rPr>
        <w:t>.</w:t>
      </w:r>
      <w:r w:rsidRPr="00032BBA">
        <w:rPr>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54" w:name="_Toc74566885"/>
      <w:bookmarkStart w:id="255" w:name="_Toc74566886"/>
      <w:bookmarkStart w:id="256" w:name="_Toc74566887"/>
      <w:bookmarkStart w:id="257" w:name="_Toc74566888"/>
      <w:bookmarkStart w:id="258" w:name="_Toc74566889"/>
      <w:bookmarkStart w:id="259" w:name="_Toc74566890"/>
      <w:bookmarkStart w:id="260" w:name="_Toc74566891"/>
      <w:bookmarkStart w:id="261" w:name="_Toc74566892"/>
      <w:bookmarkStart w:id="262" w:name="_Ref40981105"/>
      <w:bookmarkStart w:id="263" w:name="_Ref40981122"/>
      <w:bookmarkStart w:id="264" w:name="_Ref40981155"/>
      <w:bookmarkStart w:id="265" w:name="_Toc97194313"/>
      <w:bookmarkStart w:id="266" w:name="_Toc97194445"/>
      <w:bookmarkStart w:id="267" w:name="_Toc123831016"/>
      <w:bookmarkEnd w:id="254"/>
      <w:bookmarkEnd w:id="255"/>
      <w:bookmarkEnd w:id="256"/>
      <w:bookmarkEnd w:id="257"/>
      <w:bookmarkEnd w:id="258"/>
      <w:bookmarkEnd w:id="259"/>
      <w:bookmarkEnd w:id="260"/>
      <w:bookmarkEnd w:id="261"/>
      <w:r w:rsidRPr="00603221">
        <w:rPr>
          <w:lang w:val="el-GR"/>
        </w:rPr>
        <w:t>Αξιολόγηση προσφορών</w:t>
      </w:r>
      <w:bookmarkEnd w:id="262"/>
      <w:bookmarkEnd w:id="263"/>
      <w:bookmarkEnd w:id="264"/>
      <w:bookmarkEnd w:id="265"/>
      <w:bookmarkEnd w:id="266"/>
      <w:bookmarkEnd w:id="267"/>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68" w:name="__RefHeading___Toc491950129"/>
      <w:bookmarkEnd w:id="268"/>
      <w:r w:rsidRPr="00603221">
        <w:rPr>
          <w:rFonts w:cs="Tahoma"/>
          <w:lang w:val="el-GR"/>
        </w:rPr>
        <w:lastRenderedPageBreak/>
        <w:tab/>
      </w:r>
      <w:bookmarkStart w:id="269" w:name="_Ref496542592"/>
      <w:bookmarkStart w:id="270" w:name="_Ref67613215"/>
      <w:bookmarkStart w:id="271" w:name="_Toc97194314"/>
      <w:bookmarkStart w:id="272" w:name="_Toc97194446"/>
      <w:bookmarkStart w:id="273" w:name="_Toc123831017"/>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69"/>
      <w:r w:rsidR="00BB3801" w:rsidRPr="00603221">
        <w:rPr>
          <w:rFonts w:cs="Tahoma"/>
          <w:lang w:val="el-GR"/>
        </w:rPr>
        <w:t>προσωρινού αναδόχου</w:t>
      </w:r>
      <w:bookmarkEnd w:id="270"/>
      <w:bookmarkEnd w:id="271"/>
      <w:bookmarkEnd w:id="272"/>
      <w:bookmarkEnd w:id="273"/>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lastRenderedPageBreak/>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74" w:name="_Toc74566895"/>
      <w:bookmarkStart w:id="275" w:name="_Toc74566896"/>
      <w:bookmarkStart w:id="276" w:name="_Toc74566897"/>
      <w:bookmarkStart w:id="277" w:name="_Toc74566898"/>
      <w:bookmarkStart w:id="278" w:name="_Toc74566899"/>
      <w:bookmarkStart w:id="279" w:name="_Toc74566900"/>
      <w:bookmarkStart w:id="280" w:name="_Toc74566901"/>
      <w:bookmarkStart w:id="281" w:name="_Toc74566902"/>
      <w:bookmarkStart w:id="282" w:name="_Toc74566903"/>
      <w:bookmarkStart w:id="283" w:name="_Toc74566904"/>
      <w:bookmarkStart w:id="284" w:name="_Toc74566905"/>
      <w:bookmarkStart w:id="285" w:name="_Toc74566906"/>
      <w:bookmarkStart w:id="286" w:name="_Toc74566907"/>
      <w:bookmarkStart w:id="287" w:name="_Toc74566908"/>
      <w:bookmarkStart w:id="288" w:name="_Toc74566909"/>
      <w:bookmarkStart w:id="289" w:name="_Toc74566910"/>
      <w:bookmarkStart w:id="290" w:name="_Toc74566911"/>
      <w:bookmarkStart w:id="291" w:name="_Toc74566912"/>
      <w:bookmarkStart w:id="292" w:name="_Toc74566913"/>
      <w:bookmarkStart w:id="293" w:name="_Toc74566914"/>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603221">
        <w:rPr>
          <w:rFonts w:cs="Tahoma"/>
          <w:lang w:val="el-GR"/>
        </w:rPr>
        <w:tab/>
      </w:r>
      <w:bookmarkStart w:id="294" w:name="_Toc97194315"/>
      <w:bookmarkStart w:id="295" w:name="_Toc97194447"/>
      <w:bookmarkStart w:id="296" w:name="_Ref113958813"/>
      <w:bookmarkStart w:id="297" w:name="_Ref113958825"/>
      <w:bookmarkStart w:id="298" w:name="_Ref113958826"/>
      <w:bookmarkStart w:id="299" w:name="_Toc123831018"/>
      <w:r w:rsidRPr="00603221">
        <w:rPr>
          <w:rFonts w:cs="Tahoma"/>
          <w:lang w:val="el-GR"/>
        </w:rPr>
        <w:t>Κατακύρωση - σύναψη σύμβασης</w:t>
      </w:r>
      <w:bookmarkEnd w:id="294"/>
      <w:bookmarkEnd w:id="295"/>
      <w:bookmarkEnd w:id="296"/>
      <w:bookmarkEnd w:id="297"/>
      <w:bookmarkEnd w:id="298"/>
      <w:bookmarkEnd w:id="299"/>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0" w:name="_Toc74566916"/>
      <w:bookmarkStart w:id="301" w:name="_Toc74566917"/>
      <w:bookmarkStart w:id="302" w:name="_Toc74566918"/>
      <w:bookmarkStart w:id="303" w:name="_Toc74566919"/>
      <w:bookmarkStart w:id="304" w:name="_Toc74566920"/>
      <w:bookmarkStart w:id="305" w:name="_Toc74566921"/>
      <w:bookmarkStart w:id="306" w:name="_Toc74566922"/>
      <w:bookmarkStart w:id="307" w:name="_Toc74566923"/>
      <w:bookmarkStart w:id="308" w:name="_Toc74566924"/>
      <w:bookmarkStart w:id="309" w:name="_Toc74566925"/>
      <w:bookmarkStart w:id="310" w:name="_Toc74566926"/>
      <w:bookmarkStart w:id="311" w:name="_Προδικαστικές_Προσφυγές_-"/>
      <w:bookmarkStart w:id="312" w:name="_Toc97194316"/>
      <w:bookmarkStart w:id="313" w:name="_Toc97194448"/>
      <w:bookmarkStart w:id="314" w:name="_Toc123831019"/>
      <w:bookmarkStart w:id="315" w:name="_Ref496542648"/>
      <w:bookmarkStart w:id="316" w:name="_Ref496542669"/>
      <w:bookmarkEnd w:id="300"/>
      <w:bookmarkEnd w:id="301"/>
      <w:bookmarkEnd w:id="302"/>
      <w:bookmarkEnd w:id="303"/>
      <w:bookmarkEnd w:id="304"/>
      <w:bookmarkEnd w:id="305"/>
      <w:bookmarkEnd w:id="306"/>
      <w:bookmarkEnd w:id="307"/>
      <w:bookmarkEnd w:id="308"/>
      <w:bookmarkEnd w:id="309"/>
      <w:bookmarkEnd w:id="310"/>
      <w:bookmarkEnd w:id="311"/>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2"/>
      <w:bookmarkEnd w:id="313"/>
      <w:bookmarkEnd w:id="314"/>
      <w:r w:rsidR="005B1D5A" w:rsidRPr="005B1D5A" w:rsidDel="005B1D5A">
        <w:rPr>
          <w:rFonts w:cs="Tahoma"/>
          <w:lang w:val="el-GR"/>
        </w:rPr>
        <w:t xml:space="preserve"> </w:t>
      </w:r>
      <w:bookmarkEnd w:id="315"/>
      <w:bookmarkEnd w:id="316"/>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lastRenderedPageBreak/>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17" w:name="_Hlk114820631"/>
      <w:r w:rsidR="00ED4715" w:rsidRPr="006B704A">
        <w:rPr>
          <w:lang w:val="el-GR"/>
        </w:rPr>
        <w:t>Ε.Α.ΔΗ.ΣΥ.</w:t>
      </w:r>
      <w:r w:rsidR="006B3489">
        <w:rPr>
          <w:lang w:val="el-GR"/>
        </w:rPr>
        <w:t xml:space="preserve"> </w:t>
      </w:r>
      <w:bookmarkEnd w:id="317"/>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 xml:space="preserve">αίτησης. Ο αιτών </w:t>
      </w:r>
      <w:r w:rsidR="009D5082" w:rsidRPr="007C4E1D">
        <w:rPr>
          <w:color w:val="000000"/>
          <w:lang w:val="el-GR" w:eastAsia="ar-SA"/>
        </w:rPr>
        <w:lastRenderedPageBreak/>
        <w:t>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18" w:name="_Toc97194317"/>
      <w:bookmarkStart w:id="319" w:name="_Toc97194449"/>
      <w:bookmarkStart w:id="320" w:name="_Toc123831020"/>
      <w:r w:rsidRPr="00603221">
        <w:rPr>
          <w:rFonts w:cs="Tahoma"/>
          <w:lang w:val="el-GR"/>
        </w:rPr>
        <w:t>Ματαίωση Διαδικασίας</w:t>
      </w:r>
      <w:bookmarkEnd w:id="318"/>
      <w:bookmarkEnd w:id="319"/>
      <w:bookmarkEnd w:id="320"/>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1" w:name="_Toc97194450"/>
      <w:bookmarkStart w:id="322" w:name="_Toc123831021"/>
      <w:r w:rsidRPr="00603221">
        <w:rPr>
          <w:rFonts w:cs="Tahoma"/>
          <w:sz w:val="22"/>
          <w:szCs w:val="22"/>
        </w:rPr>
        <w:lastRenderedPageBreak/>
        <w:t>ΟΡΟΙ ΕΚΤΕΛΕΣΗΣ ΤΗΣ ΣΥΜΒΑΣΗΣ</w:t>
      </w:r>
      <w:bookmarkEnd w:id="321"/>
      <w:bookmarkEnd w:id="322"/>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23" w:name="_Ref496542746"/>
      <w:bookmarkStart w:id="324" w:name="_Toc97194318"/>
      <w:bookmarkStart w:id="325" w:name="_Toc97194451"/>
      <w:bookmarkStart w:id="326" w:name="_Toc123831022"/>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3"/>
      <w:bookmarkEnd w:id="324"/>
      <w:bookmarkEnd w:id="325"/>
      <w:bookmarkEnd w:id="326"/>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7" w:name="_Hlk494198985"/>
      <w:r w:rsidR="00B07864">
        <w:rPr>
          <w:lang w:val="el-GR"/>
        </w:rPr>
        <w:t>.</w:t>
      </w:r>
    </w:p>
    <w:bookmarkEnd w:id="327"/>
    <w:p w14:paraId="48F4AF76" w14:textId="77777777" w:rsidR="006259E1" w:rsidRPr="006259E1" w:rsidRDefault="003355E7" w:rsidP="006259E1">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6259E1">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6259E1">
        <w:rPr>
          <w:lang w:val="el-GR"/>
        </w:rPr>
        <w:br w:type="page"/>
      </w:r>
    </w:p>
    <w:p w14:paraId="45155744" w14:textId="7CAB75D1" w:rsidR="008338F0" w:rsidRDefault="006259E1" w:rsidP="00B86F1D">
      <w:pPr>
        <w:rPr>
          <w:lang w:val="el-GR"/>
        </w:rPr>
      </w:pPr>
      <w:r w:rsidRPr="003329FF">
        <w:rPr>
          <w:lang w:val="el-GR"/>
        </w:rPr>
        <w:lastRenderedPageBreak/>
        <w:t xml:space="preserve">ΠΑΡΑΡΤΗΜΑ </w:t>
      </w:r>
      <w:r w:rsidRPr="006259E1">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28" w:name="_Toc97194319"/>
      <w:bookmarkStart w:id="329" w:name="_Toc97194452"/>
      <w:bookmarkStart w:id="330" w:name="_Toc123831023"/>
      <w:r w:rsidRPr="00603221">
        <w:rPr>
          <w:rFonts w:cs="Tahoma"/>
          <w:lang w:val="el-GR"/>
        </w:rPr>
        <w:t>Συμβατικό πλαίσιο – Εφαρμοστέα νομοθεσία</w:t>
      </w:r>
      <w:bookmarkEnd w:id="328"/>
      <w:bookmarkEnd w:id="329"/>
      <w:bookmarkEnd w:id="330"/>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1" w:name="_Ref89075849"/>
      <w:bookmarkStart w:id="332" w:name="_Toc97194320"/>
      <w:bookmarkStart w:id="333" w:name="_Toc97194453"/>
      <w:bookmarkStart w:id="334" w:name="_Toc123831024"/>
      <w:r w:rsidRPr="00603221">
        <w:rPr>
          <w:rFonts w:cs="Tahoma"/>
          <w:lang w:val="el-GR"/>
        </w:rPr>
        <w:t>Όροι εκτέλεσης της σύμβασης</w:t>
      </w:r>
      <w:bookmarkEnd w:id="331"/>
      <w:bookmarkEnd w:id="332"/>
      <w:bookmarkEnd w:id="333"/>
      <w:bookmarkEnd w:id="334"/>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8F8A105" w14:textId="77777777"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216388CB" w14:textId="79561ED9" w:rsidR="00EB4107" w:rsidRPr="00B07864" w:rsidRDefault="00EB4107" w:rsidP="00EB4107">
      <w:pPr>
        <w:rPr>
          <w:lang w:val="el-GR"/>
        </w:rPr>
      </w:pPr>
      <w:r w:rsidRPr="00B07864">
        <w:rPr>
          <w:lang w:val="el-GR"/>
        </w:rPr>
        <w:t xml:space="preserve">Ποιο συγκεκριμένα: </w:t>
      </w:r>
    </w:p>
    <w:p w14:paraId="028386C7" w14:textId="77777777" w:rsidR="00EB4107" w:rsidRPr="00EB4107" w:rsidRDefault="00EB4107" w:rsidP="00EB4107">
      <w:pPr>
        <w:rPr>
          <w:lang w:val="el-GR"/>
        </w:rPr>
      </w:pPr>
      <w:proofErr w:type="spellStart"/>
      <w:r>
        <w:t>i</w:t>
      </w:r>
      <w:proofErr w:type="spellEnd"/>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lastRenderedPageBreak/>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D285FCA" w:rsidR="006C03D6" w:rsidRPr="00DD50E7" w:rsidRDefault="006C03D6" w:rsidP="006C055E">
      <w:pPr>
        <w:rPr>
          <w:rFonts w:eastAsia="Calibri"/>
          <w:lang w:val="el-GR"/>
        </w:rPr>
      </w:pPr>
      <w:bookmarkStart w:id="335"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6259E1" w:rsidRPr="00C0415C">
        <w:rPr>
          <w:lang w:val="el-GR"/>
        </w:rPr>
        <w:t>ΠΑΡΑΡΤΗΜΑ</w:t>
      </w:r>
      <w:r w:rsidR="006259E1" w:rsidRPr="002A51E1">
        <w:rPr>
          <w:lang w:val="el-GR"/>
        </w:rPr>
        <w:t xml:space="preserve"> </w:t>
      </w:r>
      <w:r w:rsidR="006259E1">
        <w:t>X</w:t>
      </w:r>
      <w:r w:rsidR="006259E1" w:rsidRPr="002A51E1">
        <w:rPr>
          <w:lang w:val="el-GR"/>
        </w:rPr>
        <w:t xml:space="preserve"> – </w:t>
      </w:r>
      <w:r w:rsidR="006259E1">
        <w:rPr>
          <w:lang w:val="el-GR"/>
        </w:rPr>
        <w:t>Ρήτρα Ακεραιότητας</w:t>
      </w:r>
      <w:r>
        <w:rPr>
          <w:cs/>
          <w:lang w:val="el-GR"/>
        </w:rPr>
        <w:fldChar w:fldCharType="end"/>
      </w:r>
      <w:r>
        <w:rPr>
          <w:rFonts w:hint="cs"/>
          <w:cs/>
          <w:lang w:val="el-GR"/>
        </w:rPr>
        <w:t>η οποία θα περιληφθεί στη σύμβαση</w:t>
      </w:r>
      <w:bookmarkEnd w:id="335"/>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lastRenderedPageBreak/>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4C03A24A"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36" w:name="_Toc97194321"/>
      <w:bookmarkStart w:id="337" w:name="_Toc97194454"/>
      <w:bookmarkStart w:id="338" w:name="_Toc123831025"/>
      <w:r w:rsidRPr="00603221">
        <w:rPr>
          <w:rFonts w:cs="Tahoma"/>
          <w:lang w:val="el-GR"/>
        </w:rPr>
        <w:t>Υπεργολαβία</w:t>
      </w:r>
      <w:bookmarkEnd w:id="336"/>
      <w:bookmarkEnd w:id="337"/>
      <w:bookmarkEnd w:id="338"/>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w:t>
      </w:r>
      <w:r w:rsidRPr="00603221">
        <w:rPr>
          <w:lang w:val="el-GR"/>
        </w:rPr>
        <w:lastRenderedPageBreak/>
        <w:t>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3A8B625B"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259E1">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6259E1">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39" w:name="_Ref496607258"/>
      <w:bookmarkStart w:id="340" w:name="_Toc97194322"/>
      <w:bookmarkStart w:id="341" w:name="_Toc97194455"/>
      <w:bookmarkStart w:id="342" w:name="_Toc123831026"/>
      <w:r w:rsidRPr="00603221">
        <w:rPr>
          <w:rFonts w:cs="Tahoma"/>
          <w:lang w:val="el-GR"/>
        </w:rPr>
        <w:t>Τροποποίηση σύμβασης κατά τη διάρκειά της</w:t>
      </w:r>
      <w:bookmarkEnd w:id="339"/>
      <w:bookmarkEnd w:id="340"/>
      <w:bookmarkEnd w:id="341"/>
      <w:bookmarkEnd w:id="342"/>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43" w:name="_Toc97194324"/>
      <w:bookmarkStart w:id="344" w:name="_Toc97194457"/>
      <w:bookmarkStart w:id="345" w:name="_Ref118479492"/>
      <w:bookmarkStart w:id="346" w:name="_Ref118479515"/>
      <w:bookmarkStart w:id="347" w:name="_Toc123831027"/>
      <w:r w:rsidRPr="00603221">
        <w:rPr>
          <w:rFonts w:cs="Tahoma"/>
          <w:lang w:val="el-GR"/>
        </w:rPr>
        <w:t>Δικαίωμα μονομερούς λύσης της σύμβασης</w:t>
      </w:r>
      <w:bookmarkEnd w:id="343"/>
      <w:bookmarkEnd w:id="344"/>
      <w:bookmarkEnd w:id="345"/>
      <w:bookmarkEnd w:id="346"/>
      <w:bookmarkEnd w:id="347"/>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48"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0F834C35"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6259E1" w:rsidRPr="00C0415C">
        <w:rPr>
          <w:lang w:val="el-GR"/>
        </w:rPr>
        <w:t>ΠΑΡΑΡΤΗΜΑ</w:t>
      </w:r>
      <w:r w:rsidR="006259E1" w:rsidRPr="002A51E1">
        <w:rPr>
          <w:lang w:val="el-GR"/>
        </w:rPr>
        <w:t xml:space="preserve"> </w:t>
      </w:r>
      <w:r w:rsidR="006259E1">
        <w:t>X</w:t>
      </w:r>
      <w:r w:rsidR="006259E1" w:rsidRPr="002A51E1">
        <w:rPr>
          <w:lang w:val="el-GR"/>
        </w:rPr>
        <w:t xml:space="preserve"> – </w:t>
      </w:r>
      <w:r w:rsidR="006259E1">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48"/>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49" w:name="_Toc97194458"/>
      <w:bookmarkStart w:id="350" w:name="_Toc123831028"/>
      <w:r w:rsidRPr="00140781">
        <w:rPr>
          <w:rFonts w:cs="Tahoma"/>
          <w:sz w:val="22"/>
          <w:szCs w:val="22"/>
          <w:lang w:val="el-GR"/>
        </w:rPr>
        <w:lastRenderedPageBreak/>
        <w:t>ΕΙΔΙΚΟΙ ΟΡΟΙ ΕΚΤΕΛΕΣΗΣ ΤΗΣ ΣΥΜΒΑΣΗΣ</w:t>
      </w:r>
      <w:bookmarkEnd w:id="349"/>
      <w:bookmarkEnd w:id="350"/>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1" w:name="_Ref496607306"/>
      <w:bookmarkStart w:id="352" w:name="_Toc97194325"/>
      <w:bookmarkStart w:id="353" w:name="_Toc97194459"/>
      <w:bookmarkStart w:id="354" w:name="_Toc123831029"/>
      <w:r w:rsidRPr="00603221">
        <w:rPr>
          <w:rFonts w:cs="Tahoma"/>
          <w:lang w:val="el-GR"/>
        </w:rPr>
        <w:t>Τρόπος πληρωμής</w:t>
      </w:r>
      <w:bookmarkEnd w:id="351"/>
      <w:bookmarkEnd w:id="352"/>
      <w:bookmarkEnd w:id="353"/>
      <w:bookmarkEnd w:id="354"/>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75470A" w14:paraId="77E37221" w14:textId="77777777" w:rsidTr="00C651CD">
        <w:tc>
          <w:tcPr>
            <w:tcW w:w="456" w:type="dxa"/>
          </w:tcPr>
          <w:p w14:paraId="4ECF4521" w14:textId="77777777" w:rsidR="007E74EC" w:rsidRPr="001E54F6" w:rsidRDefault="007E74EC" w:rsidP="00C651CD">
            <w:pPr>
              <w:rPr>
                <w:b/>
                <w:lang w:val="el-GR"/>
              </w:rPr>
            </w:pPr>
            <w:bookmarkStart w:id="355" w:name="_Hlk123127299"/>
            <w:r w:rsidRPr="001E54F6">
              <w:rPr>
                <w:b/>
                <w:lang w:val="el-GR"/>
              </w:rPr>
              <w:t>1)</w:t>
            </w:r>
          </w:p>
        </w:tc>
        <w:tc>
          <w:tcPr>
            <w:tcW w:w="8569" w:type="dxa"/>
          </w:tcPr>
          <w:p w14:paraId="009BE66C" w14:textId="77777777" w:rsidR="007E74EC" w:rsidRDefault="007E74EC" w:rsidP="00C651C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75470A" w14:paraId="4F15C5BE" w14:textId="77777777" w:rsidTr="00C651CD">
        <w:tc>
          <w:tcPr>
            <w:tcW w:w="456" w:type="dxa"/>
            <w:vAlign w:val="center"/>
          </w:tcPr>
          <w:p w14:paraId="0076E60B" w14:textId="3A684C88" w:rsidR="007E74EC" w:rsidRPr="001E54F6" w:rsidRDefault="00E167C9" w:rsidP="00C651CD">
            <w:pPr>
              <w:jc w:val="left"/>
              <w:rPr>
                <w:b/>
                <w:lang w:val="el-GR"/>
              </w:rPr>
            </w:pPr>
            <w:r>
              <w:rPr>
                <w:b/>
                <w:lang w:val="el-GR"/>
              </w:rPr>
              <w:t>2</w:t>
            </w:r>
            <w:r w:rsidR="007E74EC">
              <w:rPr>
                <w:b/>
                <w:lang w:val="el-GR"/>
              </w:rPr>
              <w:t>)</w:t>
            </w:r>
          </w:p>
        </w:tc>
        <w:tc>
          <w:tcPr>
            <w:tcW w:w="8569" w:type="dxa"/>
          </w:tcPr>
          <w:p w14:paraId="3C06E8EB" w14:textId="40619F0B" w:rsidR="008C6F6A" w:rsidRPr="008C6F6A" w:rsidRDefault="008C6F6A" w:rsidP="008C6F6A">
            <w:pPr>
              <w:rPr>
                <w:lang w:val="el-GR"/>
              </w:rPr>
            </w:pPr>
            <w:r w:rsidRPr="008C6F6A">
              <w:rPr>
                <w:lang w:val="el-GR"/>
              </w:rPr>
              <w:t xml:space="preserve">α) Καταβολή </w:t>
            </w:r>
            <w:r w:rsidR="0035494D">
              <w:rPr>
                <w:lang w:val="el-GR"/>
              </w:rPr>
              <w:t>15</w:t>
            </w:r>
            <w:r w:rsidRPr="008C6F6A">
              <w:rPr>
                <w:lang w:val="el-GR"/>
              </w:rPr>
              <w:t xml:space="preserve">% του Συμβατικού Τιμήματος μετά την ποσοτική και ποιοτική παραλαβή του Παραδοτέου 1 </w:t>
            </w:r>
          </w:p>
          <w:p w14:paraId="6C63E359" w14:textId="3A7F8FE3" w:rsidR="00930E97" w:rsidRPr="008C6F6A" w:rsidRDefault="008C6F6A" w:rsidP="0035494D">
            <w:pPr>
              <w:rPr>
                <w:lang w:val="el-GR"/>
              </w:rPr>
            </w:pPr>
            <w:r w:rsidRPr="0035494D">
              <w:rPr>
                <w:lang w:val="el-GR"/>
              </w:rPr>
              <w:t xml:space="preserve">β) </w:t>
            </w:r>
            <w:r w:rsidR="0035494D" w:rsidRPr="0035494D">
              <w:rPr>
                <w:lang w:val="el-GR"/>
              </w:rPr>
              <w:t>Καταβολή ποσοστού 85% του συμβατικού τιμήματος με μηνιαίες απολογιστικές πληρωμές των υπηρεσιών που έχουν παρασχεθεί ανά μήνα με βάση τις μηνιαίες αναφορές.</w:t>
            </w:r>
          </w:p>
        </w:tc>
      </w:tr>
      <w:bookmarkEnd w:id="355"/>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56"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56"/>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603221" w:rsidRDefault="00331981" w:rsidP="003A109E">
      <w:pPr>
        <w:pStyle w:val="2"/>
        <w:rPr>
          <w:rFonts w:cs="Tahoma"/>
          <w:lang w:val="el-GR"/>
        </w:rPr>
      </w:pPr>
      <w:r w:rsidRPr="00603221">
        <w:rPr>
          <w:rFonts w:cs="Tahoma"/>
          <w:lang w:val="el-GR"/>
        </w:rPr>
        <w:lastRenderedPageBreak/>
        <w:tab/>
      </w:r>
      <w:bookmarkStart w:id="357" w:name="_Ref496607484"/>
      <w:bookmarkStart w:id="358" w:name="_Toc97194326"/>
      <w:bookmarkStart w:id="359" w:name="_Toc97194460"/>
      <w:bookmarkStart w:id="360" w:name="_Toc123831030"/>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57"/>
      <w:bookmarkEnd w:id="358"/>
      <w:bookmarkEnd w:id="359"/>
      <w:bookmarkEnd w:id="360"/>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61"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1"/>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lastRenderedPageBreak/>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62" w:name="_Ref55324340"/>
      <w:bookmarkStart w:id="363" w:name="_Toc97194327"/>
      <w:bookmarkStart w:id="364" w:name="_Toc97194461"/>
      <w:bookmarkStart w:id="365" w:name="_Toc123831031"/>
      <w:r w:rsidRPr="00603221">
        <w:rPr>
          <w:rFonts w:cs="Tahoma"/>
          <w:lang w:val="el-GR"/>
        </w:rPr>
        <w:t>Διοικητικές προσφυγές κατά τη διαδικασία εκτέλεσης</w:t>
      </w:r>
      <w:bookmarkEnd w:id="362"/>
      <w:bookmarkEnd w:id="363"/>
      <w:bookmarkEnd w:id="364"/>
      <w:bookmarkEnd w:id="365"/>
      <w:r w:rsidRPr="00603221">
        <w:rPr>
          <w:rFonts w:cs="Tahoma"/>
          <w:lang w:val="el-GR"/>
        </w:rPr>
        <w:t xml:space="preserve"> </w:t>
      </w:r>
    </w:p>
    <w:p w14:paraId="036FE66B" w14:textId="4DCC504D"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6259E1">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66" w:name="_Toc13748951"/>
      <w:r w:rsidRPr="00F82A8D">
        <w:rPr>
          <w:rFonts w:cs="Tahoma"/>
          <w:lang w:val="el-GR"/>
        </w:rPr>
        <w:lastRenderedPageBreak/>
        <w:tab/>
      </w:r>
      <w:bookmarkStart w:id="367" w:name="_Toc97194328"/>
      <w:bookmarkStart w:id="368" w:name="_Toc97194462"/>
      <w:bookmarkStart w:id="369" w:name="_Toc123831032"/>
      <w:r w:rsidRPr="00F82A8D">
        <w:rPr>
          <w:rFonts w:cs="Tahoma"/>
          <w:lang w:val="el-GR"/>
        </w:rPr>
        <w:t>Δικαστική επίλυση διαφορών</w:t>
      </w:r>
      <w:bookmarkEnd w:id="366"/>
      <w:bookmarkEnd w:id="367"/>
      <w:bookmarkEnd w:id="368"/>
      <w:bookmarkEnd w:id="369"/>
    </w:p>
    <w:p w14:paraId="114104F6" w14:textId="31931D70"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EB5AF5">
        <w:rPr>
          <w:lang w:val="el-GR"/>
        </w:rPr>
        <w:fldChar w:fldCharType="begin"/>
      </w:r>
      <w:r w:rsidR="00EB5AF5">
        <w:rPr>
          <w:lang w:val="el-GR"/>
        </w:rPr>
        <w:instrText xml:space="preserve"> REF _Ref55324340 \r \h </w:instrText>
      </w:r>
      <w:r w:rsidR="00EB5AF5">
        <w:rPr>
          <w:lang w:val="el-GR"/>
        </w:rPr>
      </w:r>
      <w:r w:rsidR="00EB5AF5">
        <w:rPr>
          <w:lang w:val="el-GR"/>
        </w:rPr>
        <w:fldChar w:fldCharType="separate"/>
      </w:r>
      <w:r w:rsidR="006259E1">
        <w:rPr>
          <w:lang w:val="el-GR"/>
        </w:rPr>
        <w:t>5.3</w:t>
      </w:r>
      <w:r w:rsidR="00EB5AF5">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72" w:name="_Ref75870221"/>
      <w:bookmarkStart w:id="373" w:name="_Toc97194463"/>
      <w:bookmarkStart w:id="374" w:name="_Toc123831033"/>
      <w:r w:rsidRPr="00BB5BD6">
        <w:rPr>
          <w:rFonts w:cs="Tahoma"/>
          <w:szCs w:val="22"/>
        </w:rPr>
        <w:lastRenderedPageBreak/>
        <w:t xml:space="preserve">ΧΡΟΝΟΣ ΚΑΙ ΤΡΟΠΟΣ </w:t>
      </w:r>
      <w:r w:rsidR="003355E7" w:rsidRPr="00603221">
        <w:rPr>
          <w:rFonts w:cs="Tahoma"/>
          <w:szCs w:val="22"/>
        </w:rPr>
        <w:t>ΕΚΤΕΛΕΣΗΣ</w:t>
      </w:r>
      <w:bookmarkEnd w:id="372"/>
      <w:bookmarkEnd w:id="373"/>
      <w:bookmarkEnd w:id="374"/>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75" w:name="_Ref63782029"/>
      <w:bookmarkStart w:id="376" w:name="_Toc97194329"/>
      <w:bookmarkStart w:id="377" w:name="_Toc97194464"/>
      <w:bookmarkStart w:id="378" w:name="_Toc123831034"/>
      <w:r w:rsidRPr="00603221">
        <w:rPr>
          <w:rFonts w:cs="Tahoma"/>
          <w:lang w:val="el-GR"/>
        </w:rPr>
        <w:t>Παρακολούθηση της σύμβασης</w:t>
      </w:r>
      <w:bookmarkEnd w:id="375"/>
      <w:bookmarkEnd w:id="376"/>
      <w:bookmarkEnd w:id="377"/>
      <w:bookmarkEnd w:id="378"/>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79"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79"/>
    <w:p w14:paraId="1E69F45B" w14:textId="77777777" w:rsidR="008338F0" w:rsidRPr="00603221" w:rsidRDefault="003355E7" w:rsidP="003A109E">
      <w:pPr>
        <w:pStyle w:val="2"/>
        <w:rPr>
          <w:rFonts w:cs="Tahoma"/>
          <w:lang w:val="el-GR"/>
        </w:rPr>
      </w:pPr>
      <w:r w:rsidRPr="00603221">
        <w:rPr>
          <w:rFonts w:cs="Tahoma"/>
          <w:lang w:val="el-GR"/>
        </w:rPr>
        <w:tab/>
      </w:r>
      <w:bookmarkStart w:id="380" w:name="_Toc97194330"/>
      <w:bookmarkStart w:id="381" w:name="_Toc97194465"/>
      <w:bookmarkStart w:id="382" w:name="_Toc123831035"/>
      <w:r w:rsidRPr="00603221">
        <w:rPr>
          <w:rFonts w:cs="Tahoma"/>
          <w:lang w:val="el-GR"/>
        </w:rPr>
        <w:t>Διάρκεια σύμβασης</w:t>
      </w:r>
      <w:bookmarkEnd w:id="380"/>
      <w:bookmarkEnd w:id="381"/>
      <w:bookmarkEnd w:id="382"/>
      <w:r w:rsidRPr="00603221">
        <w:rPr>
          <w:rFonts w:cs="Tahoma"/>
          <w:lang w:val="el-GR"/>
        </w:rPr>
        <w:t xml:space="preserve"> </w:t>
      </w:r>
    </w:p>
    <w:p w14:paraId="61D003E7" w14:textId="26C8EE36"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6259E1"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682185E5"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6259E1">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83" w:name="_Ref40954198"/>
      <w:bookmarkStart w:id="384" w:name="_Ref55381059"/>
      <w:bookmarkStart w:id="385" w:name="_Toc97194331"/>
      <w:bookmarkStart w:id="386" w:name="_Toc97194466"/>
      <w:bookmarkStart w:id="387" w:name="_Toc123831036"/>
      <w:r w:rsidRPr="00603221">
        <w:rPr>
          <w:rFonts w:cs="Tahoma"/>
          <w:lang w:val="el-GR"/>
        </w:rPr>
        <w:t>Παραλαβή του αντικειμένου της σύμβασης</w:t>
      </w:r>
      <w:bookmarkEnd w:id="383"/>
      <w:bookmarkEnd w:id="384"/>
      <w:bookmarkEnd w:id="385"/>
      <w:bookmarkEnd w:id="386"/>
      <w:bookmarkEnd w:id="387"/>
      <w:r w:rsidRPr="00603221">
        <w:rPr>
          <w:rFonts w:cs="Tahoma"/>
          <w:lang w:val="el-GR"/>
        </w:rPr>
        <w:t xml:space="preserve"> </w:t>
      </w:r>
    </w:p>
    <w:p w14:paraId="05D2736E" w14:textId="478688FE" w:rsidR="00B8528C" w:rsidRPr="00C00860" w:rsidRDefault="00B8528C" w:rsidP="00B8528C">
      <w:pPr>
        <w:rPr>
          <w:lang w:val="el-GR"/>
        </w:rPr>
      </w:pPr>
      <w:bookmarkStart w:id="388"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6259E1"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89" w:name="_Hlk9421462"/>
      <w:bookmarkEnd w:id="388"/>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μπορεί να εγκριθεί η παραλαβή των εν λόγω </w:t>
      </w:r>
      <w:r w:rsidRPr="00D57165">
        <w:rPr>
          <w:lang w:val="el-GR"/>
        </w:rPr>
        <w:lastRenderedPageBreak/>
        <w:t xml:space="preserve">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89"/>
    <w:p w14:paraId="775CD989" w14:textId="77777777" w:rsidR="008338F0" w:rsidRPr="00603221" w:rsidRDefault="003355E7" w:rsidP="003A109E">
      <w:pPr>
        <w:pStyle w:val="2"/>
        <w:rPr>
          <w:rFonts w:cs="Tahoma"/>
          <w:lang w:val="el-GR"/>
        </w:rPr>
      </w:pPr>
      <w:r w:rsidRPr="00603221">
        <w:rPr>
          <w:rFonts w:cs="Tahoma"/>
          <w:lang w:val="el-GR"/>
        </w:rPr>
        <w:tab/>
      </w:r>
      <w:bookmarkStart w:id="390" w:name="_Ref496625354"/>
      <w:bookmarkStart w:id="391" w:name="_Toc97194332"/>
      <w:bookmarkStart w:id="392" w:name="_Toc97194467"/>
      <w:bookmarkStart w:id="393" w:name="_Toc123831037"/>
      <w:r w:rsidRPr="00603221">
        <w:rPr>
          <w:rFonts w:cs="Tahoma"/>
          <w:lang w:val="el-GR"/>
        </w:rPr>
        <w:t>Απόρριψη παραδοτέων – Αντικατάσταση</w:t>
      </w:r>
      <w:bookmarkEnd w:id="390"/>
      <w:bookmarkEnd w:id="391"/>
      <w:bookmarkEnd w:id="392"/>
      <w:bookmarkEnd w:id="393"/>
      <w:r w:rsidRPr="00603221">
        <w:rPr>
          <w:rFonts w:cs="Tahoma"/>
          <w:lang w:val="el-GR"/>
        </w:rPr>
        <w:t xml:space="preserve"> </w:t>
      </w:r>
    </w:p>
    <w:p w14:paraId="40124ED0" w14:textId="610F9496"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6259E1">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394" w:name="_Toc74566947"/>
      <w:bookmarkStart w:id="395" w:name="_Toc74566948"/>
      <w:bookmarkStart w:id="396" w:name="_Toc74566949"/>
      <w:bookmarkStart w:id="397" w:name="_Toc74566950"/>
      <w:bookmarkStart w:id="398" w:name="_Toc74566951"/>
      <w:bookmarkEnd w:id="394"/>
      <w:bookmarkEnd w:id="395"/>
      <w:bookmarkEnd w:id="396"/>
      <w:bookmarkEnd w:id="397"/>
      <w:bookmarkEnd w:id="398"/>
      <w:r w:rsidRPr="00603221">
        <w:rPr>
          <w:rFonts w:cs="Tahoma"/>
          <w:lang w:val="el-GR"/>
        </w:rPr>
        <w:tab/>
      </w:r>
      <w:bookmarkStart w:id="399" w:name="_Toc97194333"/>
      <w:bookmarkStart w:id="400" w:name="_Toc97194468"/>
      <w:bookmarkStart w:id="401" w:name="_Toc123831038"/>
      <w:r w:rsidRPr="00603221">
        <w:rPr>
          <w:rFonts w:cs="Tahoma"/>
          <w:lang w:val="el-GR"/>
        </w:rPr>
        <w:t>Αναπροσαρμογή τιμής</w:t>
      </w:r>
      <w:bookmarkEnd w:id="399"/>
      <w:bookmarkEnd w:id="400"/>
      <w:bookmarkEnd w:id="401"/>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02" w:name="_Toc97194469"/>
      <w:bookmarkStart w:id="403" w:name="_Toc123831039"/>
      <w:r w:rsidRPr="009E58E5">
        <w:rPr>
          <w:rFonts w:cs="Tahoma"/>
          <w:szCs w:val="22"/>
        </w:rPr>
        <w:lastRenderedPageBreak/>
        <w:t>ΠΑΡΑΡΤΗΜΑΤΑ</w:t>
      </w:r>
      <w:bookmarkEnd w:id="402"/>
      <w:bookmarkEnd w:id="403"/>
    </w:p>
    <w:p w14:paraId="2F397AAD" w14:textId="77777777" w:rsidR="008338F0" w:rsidRPr="00603221" w:rsidRDefault="003355E7" w:rsidP="003329FF">
      <w:pPr>
        <w:pStyle w:val="2"/>
        <w:numPr>
          <w:ilvl w:val="0"/>
          <w:numId w:val="0"/>
        </w:numPr>
        <w:tabs>
          <w:tab w:val="clear" w:pos="567"/>
        </w:tabs>
        <w:rPr>
          <w:rFonts w:cs="Tahoma"/>
          <w:lang w:val="el-GR"/>
        </w:rPr>
      </w:pPr>
      <w:bookmarkStart w:id="404" w:name="_Ref496625830"/>
      <w:bookmarkStart w:id="405" w:name="_Toc97194334"/>
      <w:bookmarkStart w:id="406" w:name="_Toc97194470"/>
      <w:bookmarkStart w:id="407" w:name="_Toc123831040"/>
      <w:bookmarkStart w:id="408" w:name="_Ref496625399"/>
      <w:r w:rsidRPr="00603221">
        <w:rPr>
          <w:rFonts w:cs="Tahoma"/>
          <w:lang w:val="el-GR"/>
        </w:rPr>
        <w:t>ΠΑΡΑΡΤΗΜΑ Ι – Αναλυτική Περιγραφή Φυσικού και Οικονομικού Αντικειμένου της Σύμβασης</w:t>
      </w:r>
      <w:bookmarkEnd w:id="404"/>
      <w:bookmarkEnd w:id="405"/>
      <w:bookmarkEnd w:id="406"/>
      <w:bookmarkEnd w:id="407"/>
      <w:r w:rsidRPr="00603221">
        <w:rPr>
          <w:rFonts w:cs="Tahoma"/>
          <w:lang w:val="el-GR"/>
        </w:rPr>
        <w:t xml:space="preserve"> </w:t>
      </w:r>
      <w:bookmarkEnd w:id="408"/>
    </w:p>
    <w:p w14:paraId="40306800" w14:textId="77777777" w:rsidR="008338F0" w:rsidRPr="00EF2204" w:rsidRDefault="00A22261">
      <w:pPr>
        <w:pStyle w:val="3"/>
        <w:numPr>
          <w:ilvl w:val="0"/>
          <w:numId w:val="22"/>
        </w:numPr>
        <w:rPr>
          <w:lang w:val="el-GR"/>
        </w:rPr>
      </w:pPr>
      <w:bookmarkStart w:id="409" w:name="_Toc97194335"/>
      <w:bookmarkStart w:id="410" w:name="_Toc97194471"/>
      <w:bookmarkStart w:id="411" w:name="_Ref97199257"/>
      <w:bookmarkStart w:id="412" w:name="_Ref122694905"/>
      <w:bookmarkStart w:id="413" w:name="_Toc123831041"/>
      <w:r w:rsidRPr="00EF2204">
        <w:rPr>
          <w:lang w:val="el-GR"/>
        </w:rPr>
        <w:t>Π</w:t>
      </w:r>
      <w:r>
        <w:rPr>
          <w:lang w:val="el-GR"/>
        </w:rPr>
        <w:t>εριβάλλον της Σύμβασης</w:t>
      </w:r>
      <w:bookmarkEnd w:id="409"/>
      <w:bookmarkEnd w:id="410"/>
      <w:bookmarkEnd w:id="411"/>
      <w:bookmarkEnd w:id="412"/>
      <w:bookmarkEnd w:id="413"/>
    </w:p>
    <w:p w14:paraId="1C12AAC2" w14:textId="77777777" w:rsidR="00EE109D" w:rsidRPr="00EE109D" w:rsidRDefault="00EE109D" w:rsidP="00CD2A7F">
      <w:pPr>
        <w:rPr>
          <w:rFonts w:eastAsia="SimSun"/>
          <w:lang w:val="el-GR"/>
        </w:rPr>
      </w:pPr>
      <w:bookmarkStart w:id="414" w:name="_Toc516836612"/>
      <w:bookmarkStart w:id="415" w:name="_Toc45706959"/>
      <w:bookmarkStart w:id="416"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17" w:name="_Toc97194336"/>
      <w:bookmarkStart w:id="418" w:name="_Toc123831042"/>
      <w:r w:rsidRPr="00EF2204">
        <w:rPr>
          <w:rFonts w:eastAsia="SimSun" w:cs="Tahoma"/>
          <w:szCs w:val="22"/>
          <w:lang w:val="el-GR"/>
        </w:rPr>
        <w:t>Εμπλεκόμενοι στην υλοποίηση της Σύμβασης</w:t>
      </w:r>
      <w:bookmarkEnd w:id="414"/>
      <w:bookmarkEnd w:id="415"/>
      <w:bookmarkEnd w:id="416"/>
      <w:bookmarkEnd w:id="417"/>
      <w:bookmarkEnd w:id="418"/>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75470A"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417AEAED" w14:textId="77777777" w:rsidR="006259E1"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69021E47" w:rsidR="004D1C23" w:rsidRPr="00E14FF7" w:rsidRDefault="006259E1" w:rsidP="00AB1716">
            <w:pPr>
              <w:widowControl w:val="0"/>
              <w:suppressAutoHyphens w:val="0"/>
              <w:spacing w:after="0"/>
              <w:rPr>
                <w:lang w:val="el-GR" w:eastAsia="en-US"/>
              </w:rPr>
            </w:pPr>
            <w:r w:rsidRPr="006259E1">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000000" w:rsidP="00AB1716">
            <w:pPr>
              <w:widowControl w:val="0"/>
              <w:suppressAutoHyphens w:val="0"/>
              <w:spacing w:after="0"/>
              <w:rPr>
                <w:u w:val="single"/>
                <w:lang w:val="el-GR" w:eastAsia="en-US"/>
              </w:rPr>
            </w:pPr>
            <w:hyperlink r:id="rId29" w:history="1">
              <w:r w:rsidR="004D1C23" w:rsidRPr="00D63725">
                <w:rPr>
                  <w:rStyle w:val="-"/>
                  <w:lang w:val="el-GR" w:eastAsia="en-US"/>
                </w:rPr>
                <w:t>www.</w:t>
              </w:r>
              <w:proofErr w:type="spellStart"/>
              <w:r w:rsidR="004D1C23" w:rsidRPr="00D63725">
                <w:rPr>
                  <w:rStyle w:val="-"/>
                  <w:lang w:val="en-US" w:eastAsia="en-US"/>
                </w:rPr>
                <w:t>mindigital</w:t>
              </w:r>
              <w:proofErr w:type="spellEnd"/>
              <w:r w:rsidR="004D1C23" w:rsidRPr="00D63725">
                <w:rPr>
                  <w:rStyle w:val="-"/>
                  <w:lang w:val="el-GR" w:eastAsia="en-US"/>
                </w:rPr>
                <w:t>.</w:t>
              </w:r>
              <w:proofErr w:type="spellStart"/>
              <w:r w:rsidR="004D1C23" w:rsidRPr="00D63725">
                <w:rPr>
                  <w:rStyle w:val="-"/>
                  <w:lang w:val="el-GR" w:eastAsia="en-US"/>
                </w:rPr>
                <w:t>gr</w:t>
              </w:r>
              <w:proofErr w:type="spellEnd"/>
            </w:hyperlink>
          </w:p>
          <w:p w14:paraId="1B365089" w14:textId="581E8094"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6259E1">
              <w:rPr>
                <w:lang w:val="el-GR" w:eastAsia="en-US"/>
              </w:rPr>
              <w:t>1.1.2</w:t>
            </w:r>
            <w:r w:rsidR="00FD26DD">
              <w:rPr>
                <w:lang w:val="el-GR" w:eastAsia="en-US"/>
              </w:rPr>
              <w:fldChar w:fldCharType="end"/>
            </w:r>
          </w:p>
        </w:tc>
      </w:tr>
      <w:tr w:rsidR="00FD26DD" w:rsidRPr="00D63725" w14:paraId="6460A757" w14:textId="77777777" w:rsidTr="00C651CD">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000000" w:rsidP="00FD26DD">
            <w:pPr>
              <w:widowControl w:val="0"/>
              <w:suppressAutoHyphens w:val="0"/>
              <w:spacing w:after="0"/>
              <w:rPr>
                <w:lang w:val="el-GR" w:eastAsia="en-US"/>
              </w:rPr>
            </w:pPr>
            <w:hyperlink r:id="rId30" w:history="1">
              <w:r w:rsidR="00FD26DD" w:rsidRPr="00D63725">
                <w:rPr>
                  <w:rStyle w:val="-"/>
                  <w:lang w:val="el-GR" w:eastAsia="en-US"/>
                </w:rPr>
                <w:t>www.</w:t>
              </w:r>
              <w:proofErr w:type="spellStart"/>
              <w:r w:rsidR="00FD26DD" w:rsidRPr="00D63725">
                <w:rPr>
                  <w:rStyle w:val="-"/>
                  <w:lang w:val="en-US" w:eastAsia="en-US"/>
                </w:rPr>
                <w:t>mindigital</w:t>
              </w:r>
              <w:proofErr w:type="spellEnd"/>
              <w:r w:rsidR="00FD26DD" w:rsidRPr="00D63725">
                <w:rPr>
                  <w:rStyle w:val="-"/>
                  <w:lang w:val="el-GR" w:eastAsia="en-US"/>
                </w:rPr>
                <w:t>.</w:t>
              </w:r>
              <w:proofErr w:type="spellStart"/>
              <w:r w:rsidR="00FD26DD" w:rsidRPr="00D63725">
                <w:rPr>
                  <w:rStyle w:val="-"/>
                  <w:lang w:val="el-GR" w:eastAsia="en-US"/>
                </w:rPr>
                <w:t>gr</w:t>
              </w:r>
              <w:proofErr w:type="spellEnd"/>
            </w:hyperlink>
            <w:r w:rsidR="00FD26DD" w:rsidRPr="00D63725">
              <w:rPr>
                <w:lang w:val="el-GR" w:eastAsia="en-US"/>
              </w:rPr>
              <w:t xml:space="preserve"> </w:t>
            </w:r>
          </w:p>
          <w:p w14:paraId="214B64A4" w14:textId="5E51775E"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6259E1">
              <w:rPr>
                <w:lang w:val="el-GR" w:eastAsia="en-US"/>
              </w:rPr>
              <w:t>1.1.2</w:t>
            </w:r>
            <w:r>
              <w:rPr>
                <w:lang w:val="el-GR" w:eastAsia="en-US"/>
              </w:rPr>
              <w:fldChar w:fldCharType="end"/>
            </w:r>
          </w:p>
        </w:tc>
      </w:tr>
      <w:tr w:rsidR="00FD26DD" w:rsidRPr="00EF2204" w14:paraId="7DF70F82" w14:textId="77777777" w:rsidTr="00C651CD">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000000" w:rsidP="00FD26DD">
            <w:pPr>
              <w:widowControl w:val="0"/>
              <w:suppressAutoHyphens w:val="0"/>
              <w:spacing w:after="0"/>
              <w:rPr>
                <w:lang w:val="el-GR" w:eastAsia="en-US"/>
              </w:rPr>
            </w:pPr>
            <w:hyperlink r:id="rId31" w:history="1">
              <w:r w:rsidR="00FD26DD" w:rsidRPr="00D63725">
                <w:rPr>
                  <w:rStyle w:val="-"/>
                  <w:lang w:val="el-GR" w:eastAsia="en-US"/>
                </w:rPr>
                <w:t>www.</w:t>
              </w:r>
              <w:proofErr w:type="spellStart"/>
              <w:r w:rsidR="00FD26DD" w:rsidRPr="00D63725">
                <w:rPr>
                  <w:rStyle w:val="-"/>
                  <w:lang w:val="en-US" w:eastAsia="en-US"/>
                </w:rPr>
                <w:t>mindigital</w:t>
              </w:r>
              <w:proofErr w:type="spellEnd"/>
              <w:r w:rsidR="00FD26DD" w:rsidRPr="00D63725">
                <w:rPr>
                  <w:rStyle w:val="-"/>
                  <w:lang w:val="el-GR" w:eastAsia="en-US"/>
                </w:rPr>
                <w:t>.</w:t>
              </w:r>
              <w:proofErr w:type="spellStart"/>
              <w:r w:rsidR="00FD26DD" w:rsidRPr="00D63725">
                <w:rPr>
                  <w:rStyle w:val="-"/>
                  <w:lang w:val="el-GR" w:eastAsia="en-US"/>
                </w:rPr>
                <w:t>gr</w:t>
              </w:r>
              <w:proofErr w:type="spellEnd"/>
            </w:hyperlink>
            <w:r w:rsidR="00FD26DD" w:rsidRPr="00D63725">
              <w:rPr>
                <w:lang w:val="el-GR" w:eastAsia="en-US"/>
              </w:rPr>
              <w:t xml:space="preserve"> </w:t>
            </w:r>
          </w:p>
          <w:p w14:paraId="69625F83" w14:textId="71100904"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6259E1">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46846ABA"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6259E1">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19" w:name="_Ref51336725"/>
      <w:bookmarkStart w:id="420" w:name="_Toc53671308"/>
    </w:p>
    <w:p w14:paraId="2A8E12F2" w14:textId="77777777" w:rsidR="00556A23" w:rsidRPr="002373E7" w:rsidRDefault="00556A23">
      <w:pPr>
        <w:pStyle w:val="5"/>
        <w:numPr>
          <w:ilvl w:val="2"/>
          <w:numId w:val="14"/>
        </w:numPr>
        <w:rPr>
          <w:rFonts w:eastAsia="SimSun" w:cs="Tahoma"/>
          <w:bCs/>
        </w:rPr>
      </w:pPr>
      <w:bookmarkStart w:id="421" w:name="_Toc123831043"/>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19"/>
      <w:bookmarkEnd w:id="420"/>
      <w:bookmarkEnd w:id="421"/>
      <w:proofErr w:type="spellEnd"/>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w:t>
      </w:r>
      <w:r w:rsidRPr="00FD26DD">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στ</w:t>
      </w:r>
      <w:proofErr w:type="spellEnd"/>
      <w:r w:rsidRPr="00FD26DD">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D26DD">
        <w:rPr>
          <w:lang w:val="el-GR"/>
        </w:rPr>
        <w:t>ενωσιακή</w:t>
      </w:r>
      <w:proofErr w:type="spellEnd"/>
      <w:r w:rsidRPr="00FD26DD">
        <w:rPr>
          <w:lang w:val="el-GR"/>
        </w:rPr>
        <w:t xml:space="preserve">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FD26DD">
        <w:rPr>
          <w:lang w:val="el-GR"/>
        </w:rPr>
        <w:t>ενωσιακούς</w:t>
      </w:r>
      <w:proofErr w:type="spellEnd"/>
      <w:r w:rsidRPr="00FD26DD">
        <w:rPr>
          <w:lang w:val="el-GR"/>
        </w:rPr>
        <w:t xml:space="preserve">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FD26DD">
        <w:rPr>
          <w:lang w:val="el-GR"/>
        </w:rPr>
        <w:t>διέπεται</w:t>
      </w:r>
      <w:proofErr w:type="spellEnd"/>
      <w:r w:rsidRPr="00FD26DD">
        <w:rPr>
          <w:lang w:val="el-GR"/>
        </w:rPr>
        <w:t xml:space="preserve">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ια</w:t>
      </w:r>
      <w:proofErr w:type="spellEnd"/>
      <w:r w:rsidRPr="00FD26DD">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22" w:name="_Ref55370267"/>
      <w:bookmarkStart w:id="423" w:name="_Toc123831044"/>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2"/>
      <w:bookmarkEnd w:id="423"/>
    </w:p>
    <w:p w14:paraId="4AF613DC" w14:textId="1038216F" w:rsidR="007C3D4C" w:rsidRPr="007C3D4C" w:rsidRDefault="007C3D4C" w:rsidP="007C3D4C">
      <w:pPr>
        <w:spacing w:line="252" w:lineRule="auto"/>
        <w:rPr>
          <w:color w:val="000000" w:themeColor="text1"/>
          <w:lang w:val="el-GR"/>
        </w:rPr>
      </w:pPr>
      <w:bookmarkStart w:id="424"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4"/>
        </w:numPr>
        <w:rPr>
          <w:rFonts w:eastAsia="SimSun" w:cs="Tahoma"/>
          <w:bCs/>
          <w:lang w:val="el-GR"/>
        </w:rPr>
      </w:pPr>
      <w:bookmarkStart w:id="425" w:name="_Ref122691609"/>
      <w:bookmarkStart w:id="426" w:name="_Toc123831045"/>
      <w:r w:rsidRPr="003329FF">
        <w:rPr>
          <w:rFonts w:eastAsia="SimSun" w:cs="Tahoma"/>
          <w:bCs/>
          <w:lang w:val="el-GR"/>
        </w:rPr>
        <w:lastRenderedPageBreak/>
        <w:t>Όργανα &amp; Επιτροπές Παρακολούθησης, Διακυβέρνησης και Ελέγχου του Έργου</w:t>
      </w:r>
      <w:bookmarkEnd w:id="424"/>
      <w:bookmarkEnd w:id="425"/>
      <w:bookmarkEnd w:id="426"/>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2"/>
        </w:numPr>
        <w:rPr>
          <w:lang w:val="el-GR"/>
        </w:rPr>
      </w:pPr>
      <w:bookmarkStart w:id="427" w:name="_Ref40953149"/>
      <w:bookmarkStart w:id="428" w:name="_Toc97194338"/>
      <w:bookmarkStart w:id="429" w:name="_Toc97194472"/>
      <w:bookmarkStart w:id="430" w:name="_Toc123831046"/>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7"/>
      <w:r w:rsidR="00A22261">
        <w:rPr>
          <w:lang w:val="el-GR"/>
        </w:rPr>
        <w:t>ύμβασης</w:t>
      </w:r>
      <w:bookmarkEnd w:id="428"/>
      <w:bookmarkEnd w:id="429"/>
      <w:bookmarkEnd w:id="430"/>
    </w:p>
    <w:p w14:paraId="43FD06DB" w14:textId="77777777" w:rsidR="00BD0298" w:rsidRPr="00BD0298" w:rsidRDefault="00BD0298" w:rsidP="00370D99">
      <w:pPr>
        <w:rPr>
          <w:lang w:val="el-GR"/>
        </w:rPr>
      </w:pPr>
      <w:bookmarkStart w:id="431" w:name="_Toc97195373"/>
      <w:bookmarkStart w:id="432" w:name="_Toc97195542"/>
      <w:bookmarkEnd w:id="431"/>
      <w:bookmarkEnd w:id="432"/>
    </w:p>
    <w:p w14:paraId="6F2E3FD2" w14:textId="406B73C9" w:rsidR="00C15B52" w:rsidRDefault="00346ADE">
      <w:pPr>
        <w:pStyle w:val="4"/>
        <w:numPr>
          <w:ilvl w:val="1"/>
          <w:numId w:val="22"/>
        </w:numPr>
        <w:ind w:hanging="306"/>
        <w:rPr>
          <w:rFonts w:cs="Tahoma"/>
          <w:szCs w:val="22"/>
          <w:lang w:val="el-GR"/>
        </w:rPr>
      </w:pPr>
      <w:bookmarkStart w:id="433" w:name="_Toc97195374"/>
      <w:bookmarkStart w:id="434" w:name="_Toc97195543"/>
      <w:bookmarkStart w:id="435" w:name="_Ref122694908"/>
      <w:bookmarkStart w:id="436" w:name="_Toc123831047"/>
      <w:bookmarkEnd w:id="433"/>
      <w:bookmarkEnd w:id="434"/>
      <w:r>
        <w:rPr>
          <w:rFonts w:cs="Tahoma"/>
          <w:szCs w:val="22"/>
          <w:lang w:val="el-GR"/>
        </w:rPr>
        <w:t>ΠΕΡΙΒΑΛΛΟΝ ΤΟΥ ΕΡΓΟΥ</w:t>
      </w:r>
      <w:bookmarkEnd w:id="435"/>
      <w:bookmarkEnd w:id="436"/>
    </w:p>
    <w:p w14:paraId="6B55F1FE" w14:textId="4F5B691B" w:rsidR="00915939" w:rsidRPr="009E58E5" w:rsidRDefault="00915939" w:rsidP="009E58E5">
      <w:pPr>
        <w:rPr>
          <w:rFonts w:eastAsia="SimSun"/>
          <w:b/>
          <w:bCs/>
          <w:lang w:val="el-GR"/>
        </w:rPr>
      </w:pPr>
      <w:r w:rsidRPr="009E58E5">
        <w:rPr>
          <w:rFonts w:eastAsia="SimSun"/>
          <w:lang w:val="el-GR"/>
        </w:rPr>
        <w:t xml:space="preserve">Αντικείμενο του Προγράμματος «MARKET PASS» αποτελεί η παροχή οικονομικής ενίσχυσης για το μήνες Φεβρουάριο 2023 έως και Ιούλιο 2023, από τον κρατικό προϋπολογισμό, σε νοικοκυριά που πληρούν συγκεκριμένα οικονομικά κριτήρια, με σκοπό την κάλυψη μέρους του αυξημένου κόστους αγορών ειδών διατροφής, λόγω της σημαντικής αύξησης του δείκτη τιμών καταναλωτή. Η ενίσχυση χορηγείται σε επίπεδο νοικοκυριού και ανέρχεται σε δέκα τοις εκατό (10%) επί του μηνιαίου ύψους αγορών όπως αυτό καθορίζεται σύμφωνα με τις προβλέψεις του </w:t>
      </w:r>
      <w:proofErr w:type="spellStart"/>
      <w:r w:rsidRPr="009E58E5">
        <w:rPr>
          <w:rFonts w:eastAsia="SimSun"/>
          <w:lang w:val="el-GR"/>
        </w:rPr>
        <w:t>αρ</w:t>
      </w:r>
      <w:proofErr w:type="spellEnd"/>
      <w:r w:rsidRPr="009E58E5">
        <w:rPr>
          <w:rFonts w:eastAsia="SimSun"/>
          <w:lang w:val="el-GR"/>
        </w:rPr>
        <w:t xml:space="preserve">. </w:t>
      </w:r>
      <w:r w:rsidR="008C6F6A" w:rsidRPr="009E58E5">
        <w:rPr>
          <w:rFonts w:eastAsia="SimSun"/>
          <w:lang w:val="el-GR"/>
        </w:rPr>
        <w:t>115</w:t>
      </w:r>
      <w:r w:rsidRPr="009E58E5">
        <w:rPr>
          <w:rFonts w:eastAsia="SimSun"/>
          <w:lang w:val="el-GR"/>
        </w:rPr>
        <w:t xml:space="preserve"> του νόμου</w:t>
      </w:r>
      <w:r w:rsidR="008C6F6A" w:rsidRPr="009E58E5">
        <w:rPr>
          <w:rFonts w:eastAsia="SimSun"/>
          <w:lang w:val="el-GR"/>
        </w:rPr>
        <w:t xml:space="preserve"> 5007/2022.</w:t>
      </w:r>
    </w:p>
    <w:p w14:paraId="3EB0820A" w14:textId="77777777" w:rsidR="00915939" w:rsidRPr="009E58E5" w:rsidRDefault="00915939" w:rsidP="009E58E5">
      <w:pPr>
        <w:rPr>
          <w:rFonts w:eastAsia="SimSun"/>
          <w:b/>
          <w:bCs/>
          <w:lang w:val="el-GR"/>
        </w:rPr>
      </w:pPr>
      <w:r w:rsidRPr="009E58E5">
        <w:rPr>
          <w:rFonts w:eastAsia="SimSun"/>
          <w:lang w:val="el-GR"/>
        </w:rPr>
        <w:t>Η οικονομική ενίσχυση πιστώνεται στον δικαιούχο, από την «Κοινωνία της Πληροφορίας Μονοπρόσωπη Α.Ε.» (ΚτΠ Μ.Α.Ε.) μέσω ειδικής εφαρμογής της Ενιαίας Ψηφιακής Πύλης της Δημόσιας Διοίκησης που δημιουργείται από την ΚτΠ Μ.Α.Ε., είτε</w:t>
      </w:r>
      <w:r w:rsidRPr="009E58E5">
        <w:rPr>
          <w:rFonts w:eastAsia="SimSun"/>
          <w:lang w:val="el-GR"/>
        </w:rPr>
        <w:br/>
        <w:t>σε ψηφιακή χρεωστική κάρτα, που εκδίδεται ειδικά για τον σκοπό αυτόν από πιστωτικό</w:t>
      </w:r>
      <w:r w:rsidRPr="009E58E5">
        <w:rPr>
          <w:rFonts w:eastAsia="SimSun"/>
          <w:lang w:val="el-GR"/>
        </w:rPr>
        <w:br/>
      </w:r>
      <w:r w:rsidRPr="009E58E5">
        <w:rPr>
          <w:rFonts w:eastAsia="SimSun"/>
          <w:lang w:val="el-GR"/>
        </w:rPr>
        <w:lastRenderedPageBreak/>
        <w:t>ίδρυμα ή χρηματοπιστωτικό οργανισμό, κατά την έννοια των παρ. 2 και 3 του άρθρου 3 του ν. 4557/2018 (Α 139), αντίστοιχα, ή σε τραπεζικό λογαριασμό επιλογής του.</w:t>
      </w:r>
    </w:p>
    <w:p w14:paraId="155CD225" w14:textId="37FB4C72" w:rsidR="00915939" w:rsidRPr="009E58E5" w:rsidRDefault="00915939" w:rsidP="009E58E5">
      <w:pPr>
        <w:rPr>
          <w:rFonts w:eastAsia="SimSun"/>
          <w:b/>
          <w:bCs/>
          <w:lang w:val="el-GR"/>
        </w:rPr>
      </w:pPr>
      <w:r w:rsidRPr="009E58E5">
        <w:rPr>
          <w:rFonts w:eastAsia="SimSun"/>
          <w:lang w:val="el-GR"/>
        </w:rPr>
        <w:t>Σε περίπτωση που ο δικαιούχος επιλέξει την πίστωση του ποσού της ενίσχυσης στην</w:t>
      </w:r>
      <w:r w:rsidRPr="009E58E5">
        <w:rPr>
          <w:rFonts w:eastAsia="SimSun"/>
          <w:lang w:val="el-GR"/>
        </w:rPr>
        <w:br/>
        <w:t>ψηφιακή χρεωστική κάρτα, η ενίσχυση πιστώνεται μηνιαίως σε αυτήν και μπορεί να</w:t>
      </w:r>
      <w:r w:rsidRPr="009E58E5">
        <w:rPr>
          <w:rFonts w:eastAsia="SimSun"/>
          <w:lang w:val="el-GR"/>
        </w:rPr>
        <w:br/>
        <w:t>χρησιμοποιηθεί για αγορά αγαθών κάθε είδους σε καταστήματα ή λαϊκές αγορές που</w:t>
      </w:r>
      <w:r w:rsidRPr="009E58E5">
        <w:rPr>
          <w:rFonts w:eastAsia="SimSun"/>
          <w:lang w:val="el-GR"/>
        </w:rPr>
        <w:br/>
        <w:t xml:space="preserve">δραστηριοποιούνται στο λιανικό εμπόριο τροφίμων, όπως αυτά θα εξειδικευτούν στην ΚΥΑ του Προγράμματος. Σε περίπτωση που ο δικαιούχος επιλέξει την πίστωση σε τραπεζικό λογαριασμό, τα ποσά που καταβάλλονται ανέρχονται στο ογδόντα τοις εκατό (80%) επί του αρχικά προσδιοριζόμενου ποσού της ενίσχυσης, καταβάλλονται ανά τρίμηνο και μπορούν να χρησιμοποιηθούν χωρίς περιορισμούς. </w:t>
      </w:r>
    </w:p>
    <w:p w14:paraId="24F69356" w14:textId="77777777" w:rsidR="00915939" w:rsidRPr="009E58E5" w:rsidRDefault="00915939" w:rsidP="009E58E5">
      <w:pPr>
        <w:rPr>
          <w:rFonts w:eastAsia="SimSun"/>
          <w:b/>
          <w:bCs/>
          <w:lang w:val="el-GR"/>
        </w:rPr>
      </w:pPr>
      <w:r w:rsidRPr="009E58E5">
        <w:rPr>
          <w:rFonts w:eastAsia="SimSun"/>
          <w:lang w:val="el-GR"/>
        </w:rPr>
        <w:t xml:space="preserve">Ο δικαιούχος του Προγράμματος αφού </w:t>
      </w:r>
      <w:proofErr w:type="spellStart"/>
      <w:r w:rsidRPr="009E58E5">
        <w:rPr>
          <w:rFonts w:eastAsia="SimSun"/>
          <w:lang w:val="el-GR"/>
        </w:rPr>
        <w:t>αυθεντικοποιηθεί</w:t>
      </w:r>
      <w:proofErr w:type="spellEnd"/>
      <w:r w:rsidRPr="009E58E5">
        <w:rPr>
          <w:rFonts w:eastAsia="SimSun"/>
          <w:lang w:val="el-GR"/>
        </w:rPr>
        <w:t xml:space="preserve"> με τους προσωπικούς κωδικούς του – διαπιστευτήρια της Γενικής Γραμματείας Πληροφοριακών Συστημάτων Δημόσιας Διοίκησης του Υπουργείου Ψηφιακής Διακυβέρνησης, εισέρχεται στην εφαρμογή και αιτείται είτε την έκδοση της ψηφιακής χρεωστικής κάρτας και την πίστωση του ανωτέρω χρηματικού ποσού σε αυτήν είτε την πίστωση στον τραπεζικό του λογαριασμό. Ο αιτών συμπληρώνει και ενημερώνει τα στοιχεία επικοινωνίας του και, ειδικότερα, τη διεύθυνση ηλεκτρονικού ταχυδρομείου, τον αριθμό του κινητού τηλεφώνου και τον αριθμό του προσωπικού τραπεζικού λογαριασμού του σε περίπτωση επιλογής της πίστωσης της οικονομικής ενίσχυσης σε τραπεζικό λογαριασμό. Η επιβεβαίωση ότι ο αιτών είναι δικαιούχος του τραπεζικού λογαριασμού που δηλώνεται, πραγματοποιείται μέσω του Κέντρου </w:t>
      </w:r>
      <w:proofErr w:type="spellStart"/>
      <w:r w:rsidRPr="009E58E5">
        <w:rPr>
          <w:rFonts w:eastAsia="SimSun"/>
          <w:lang w:val="el-GR"/>
        </w:rPr>
        <w:t>Διαλειτουργικότητας</w:t>
      </w:r>
      <w:proofErr w:type="spellEnd"/>
      <w:r w:rsidRPr="009E58E5">
        <w:rPr>
          <w:rFonts w:eastAsia="SimSun"/>
          <w:lang w:val="el-GR"/>
        </w:rPr>
        <w:t xml:space="preserve"> της Γενικής Γραμματείας Πληροφοριακών Συστημάτων Δημόσιας Διοίκησης. Για τον σκοπό της επαλήθευσης των κριτηρίων </w:t>
      </w:r>
      <w:proofErr w:type="spellStart"/>
      <w:r w:rsidRPr="009E58E5">
        <w:rPr>
          <w:rFonts w:eastAsia="SimSun"/>
          <w:lang w:val="el-GR"/>
        </w:rPr>
        <w:t>επιλεξιμότητας</w:t>
      </w:r>
      <w:proofErr w:type="spellEnd"/>
      <w:r w:rsidRPr="009E58E5">
        <w:rPr>
          <w:rFonts w:eastAsia="SimSun"/>
          <w:lang w:val="el-GR"/>
        </w:rPr>
        <w:t xml:space="preserve"> των δικαιούχων, η εφαρμογή του Προγράμματος </w:t>
      </w:r>
      <w:proofErr w:type="spellStart"/>
      <w:r w:rsidRPr="009E58E5">
        <w:rPr>
          <w:rFonts w:eastAsia="SimSun"/>
          <w:lang w:val="el-GR"/>
        </w:rPr>
        <w:t>διαλειτουργεί</w:t>
      </w:r>
      <w:proofErr w:type="spellEnd"/>
      <w:r w:rsidRPr="009E58E5">
        <w:rPr>
          <w:rFonts w:eastAsia="SimSun"/>
          <w:lang w:val="el-GR"/>
        </w:rPr>
        <w:t xml:space="preserve"> με τα απαραίτητα μητρώα μέσω του Κέντρου </w:t>
      </w:r>
      <w:proofErr w:type="spellStart"/>
      <w:r w:rsidRPr="009E58E5">
        <w:rPr>
          <w:rFonts w:eastAsia="SimSun"/>
          <w:lang w:val="el-GR"/>
        </w:rPr>
        <w:t>Διαλειτουργικότητας</w:t>
      </w:r>
      <w:proofErr w:type="spellEnd"/>
      <w:r w:rsidRPr="009E58E5">
        <w:rPr>
          <w:rFonts w:eastAsia="SimSun"/>
          <w:lang w:val="el-GR"/>
        </w:rPr>
        <w:t xml:space="preserve"> της Γενικής Γραμματείας Πληροφοριακών Συστημάτων Δημόσιας Διοίκησης και ιδίως με το Φορολογικό Μητρώο. </w:t>
      </w:r>
    </w:p>
    <w:p w14:paraId="227EFF12" w14:textId="77777777" w:rsidR="00915939" w:rsidRPr="009E58E5" w:rsidRDefault="00915939" w:rsidP="009E58E5">
      <w:pPr>
        <w:rPr>
          <w:rFonts w:eastAsia="SimSun"/>
          <w:b/>
          <w:bCs/>
          <w:lang w:val="el-GR"/>
        </w:rPr>
      </w:pPr>
      <w:r w:rsidRPr="009E58E5">
        <w:rPr>
          <w:rFonts w:eastAsia="SimSun"/>
          <w:lang w:val="el-GR"/>
        </w:rPr>
        <w:t>Μετά την ολοκλήρωση της αίτησης του δικαιούχου και εφόσον πληρούνται οι</w:t>
      </w:r>
      <w:r w:rsidRPr="009E58E5">
        <w:rPr>
          <w:rFonts w:eastAsia="SimSun"/>
          <w:lang w:val="el-GR"/>
        </w:rPr>
        <w:br/>
        <w:t xml:space="preserve">προϋποθέσεις συμμετοχής του στο Πρόγραμμα, διαβιβάζονται αποκλειστικά και μόνο για τον σκοπό του Προγράμματος, στα χρηματοπιστωτικά ιδρύματα τα στοιχεία του δικαιούχου και, ιδίως, το όνομα, το επώνυμο, η διεύθυνση ηλεκτρονικού ταχυδρομείου, ο αριθμός κινητού τηλεφώνου, τα οποία είναι απαραίτητα για την έκδοση της ψηφιακής χρεωστικής κάρτας, καθώς και ο αριθμός του τραπεζικού του λογαριασμού. Η ψηφιακή χρεωστική κάρτα του δικαιούχου παραμένει ενεργοποιημένη έως την 31η.8.2023, μετά την πάροδο της οποίας απενεργοποιείται άμεσα. </w:t>
      </w:r>
    </w:p>
    <w:p w14:paraId="6A7C282B" w14:textId="77777777" w:rsidR="00F5475A" w:rsidRPr="009E58E5" w:rsidRDefault="00F5475A" w:rsidP="009E58E5">
      <w:pPr>
        <w:rPr>
          <w:rFonts w:eastAsia="SimSun"/>
          <w:b/>
          <w:lang w:val="el-GR"/>
        </w:rPr>
      </w:pPr>
      <w:r w:rsidRPr="009E58E5">
        <w:rPr>
          <w:rFonts w:eastAsia="SimSun"/>
          <w:lang w:val="el-GR"/>
        </w:rPr>
        <w:t xml:space="preserve">Για την επιτυχή υλοποίηση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 απαιτείται η παροχή συγκεκριμένων υποστηρικτικών υπηρεσιών προς την ΚτΠ Μ.Α.Ε., οι οποίες θα υλοποιηθούν μέσω των ακόλουθων έργων: </w:t>
      </w:r>
    </w:p>
    <w:p w14:paraId="381DF81A" w14:textId="77777777" w:rsidR="00F5475A" w:rsidRPr="00F5475A" w:rsidRDefault="00F5475A" w:rsidP="009E58E5">
      <w:pPr>
        <w:ind w:left="270"/>
        <w:rPr>
          <w:rFonts w:eastAsia="Calibri"/>
          <w:b/>
          <w:bCs/>
          <w:lang w:val="el-GR"/>
        </w:rPr>
      </w:pPr>
    </w:p>
    <w:p w14:paraId="70C3C84C" w14:textId="77777777" w:rsidR="00F5475A" w:rsidRPr="00F5475A" w:rsidRDefault="00F5475A" w:rsidP="009E58E5">
      <w:pPr>
        <w:rPr>
          <w:b/>
          <w:bCs/>
          <w:lang w:val="el-GR"/>
        </w:rPr>
      </w:pPr>
      <w:r w:rsidRPr="00F5475A">
        <w:rPr>
          <w:rFonts w:eastAsia="Calibri"/>
          <w:b/>
          <w:bCs/>
          <w:lang w:val="el-GR"/>
        </w:rPr>
        <w:t xml:space="preserve">Έργο 1: </w:t>
      </w:r>
      <w:r w:rsidRPr="00F5475A">
        <w:rPr>
          <w:u w:val="single"/>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u w:val="single"/>
        </w:rPr>
        <w:t>MARKET</w:t>
      </w:r>
      <w:r w:rsidRPr="00F5475A">
        <w:rPr>
          <w:u w:val="single"/>
          <w:lang w:val="el-GR"/>
        </w:rPr>
        <w:t xml:space="preserve"> </w:t>
      </w:r>
      <w:r w:rsidRPr="00AC7D0D">
        <w:rPr>
          <w:u w:val="single"/>
        </w:rPr>
        <w:t>PASS</w:t>
      </w:r>
      <w:r w:rsidRPr="00F5475A">
        <w:rPr>
          <w:u w:val="single"/>
          <w:lang w:val="el-GR"/>
        </w:rPr>
        <w:t>)»»</w:t>
      </w:r>
      <w:r w:rsidRPr="00F5475A">
        <w:rPr>
          <w:lang w:val="el-GR"/>
        </w:rPr>
        <w:t>.</w:t>
      </w:r>
    </w:p>
    <w:p w14:paraId="21E7F70F" w14:textId="77777777" w:rsidR="00F5475A" w:rsidRPr="00F5475A" w:rsidRDefault="00F5475A" w:rsidP="009E58E5">
      <w:pPr>
        <w:rPr>
          <w:lang w:val="el-GR"/>
        </w:rPr>
      </w:pPr>
      <w:r w:rsidRPr="00F5475A">
        <w:rPr>
          <w:rFonts w:eastAsia="Calibri"/>
          <w:lang w:val="el-GR"/>
        </w:rPr>
        <w:t xml:space="preserve">Το συγκεκριμένο Έργο αφορά στην παροχή υπηρεσιών προς την ΚτΠ Μ.Α.Ε. για την υποστήριξη, παρακολούθηση, συντονισμό και διαχείριση όλων των έργων που περιλαμβάνονται στο πλαίσιο του Προγράμματος </w:t>
      </w:r>
      <w:r w:rsidRPr="00F5475A">
        <w:rPr>
          <w:lang w:val="el-GR"/>
        </w:rPr>
        <w:t>«Χορήγηση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686050">
        <w:t>MARKET</w:t>
      </w:r>
      <w:r w:rsidRPr="00F5475A">
        <w:rPr>
          <w:lang w:val="el-GR"/>
        </w:rPr>
        <w:t xml:space="preserve"> </w:t>
      </w:r>
      <w:r w:rsidRPr="00686050">
        <w:t>PASS</w:t>
      </w:r>
      <w:r w:rsidRPr="00F5475A">
        <w:rPr>
          <w:lang w:val="el-GR"/>
        </w:rPr>
        <w:t xml:space="preserve">)». </w:t>
      </w:r>
    </w:p>
    <w:p w14:paraId="7F273F04" w14:textId="77777777" w:rsidR="00F5475A" w:rsidRPr="00F5475A" w:rsidRDefault="00F5475A" w:rsidP="009E58E5">
      <w:pPr>
        <w:ind w:left="270"/>
        <w:rPr>
          <w:lang w:val="el-GR"/>
        </w:rPr>
      </w:pPr>
    </w:p>
    <w:p w14:paraId="1FA96E46" w14:textId="0B537D89" w:rsidR="00F5475A" w:rsidRPr="00F5475A" w:rsidRDefault="00F5475A" w:rsidP="009E58E5">
      <w:pPr>
        <w:rPr>
          <w:rFonts w:eastAsia="Calibri"/>
          <w:lang w:val="el-GR"/>
        </w:rPr>
      </w:pPr>
      <w:r w:rsidRPr="00F5475A">
        <w:rPr>
          <w:rFonts w:eastAsia="Calibri"/>
          <w:b/>
          <w:bCs/>
          <w:lang w:val="el-GR"/>
        </w:rPr>
        <w:t xml:space="preserve">Έργο2: </w:t>
      </w:r>
      <w:r w:rsidRPr="001D6B30">
        <w:rPr>
          <w:rFonts w:eastAsia="Calibri"/>
          <w:u w:val="single"/>
          <w:lang w:val="el-GR"/>
        </w:rPr>
        <w:t>«</w:t>
      </w:r>
      <w:r w:rsidR="008C6F6A" w:rsidRPr="001D6B30">
        <w:rPr>
          <w:rFonts w:eastAsia="Calibri"/>
          <w:u w:val="single"/>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1D6B30">
        <w:rPr>
          <w:rFonts w:eastAsia="Calibri"/>
          <w:u w:val="single"/>
          <w:lang w:val="el-GR"/>
        </w:rPr>
        <w:t>»».</w:t>
      </w:r>
    </w:p>
    <w:p w14:paraId="7593E193" w14:textId="77777777" w:rsidR="00026AED" w:rsidRPr="00F5475A" w:rsidRDefault="00026AED" w:rsidP="00026AED">
      <w:pPr>
        <w:spacing w:before="60" w:after="0" w:line="312" w:lineRule="auto"/>
        <w:rPr>
          <w:rFonts w:eastAsia="Calibri"/>
          <w:lang w:val="el-GR"/>
        </w:rPr>
      </w:pPr>
      <w:r w:rsidRPr="00F5475A">
        <w:rPr>
          <w:rFonts w:eastAsia="Calibri"/>
          <w:lang w:val="el-GR"/>
        </w:rPr>
        <w:lastRenderedPageBreak/>
        <w:t>Το συγκεκριμένο Έργο αφορά στην υλοποίηση και θέση σε λειτουργία της πλατφόρμας του Προγράμματος «</w:t>
      </w:r>
      <w:r>
        <w:rPr>
          <w:rFonts w:eastAsia="Calibri"/>
          <w:lang w:val="en-US"/>
        </w:rPr>
        <w:t>Market</w:t>
      </w:r>
      <w:r w:rsidRPr="00F5475A">
        <w:rPr>
          <w:rFonts w:eastAsia="Calibri"/>
          <w:lang w:val="el-GR"/>
        </w:rPr>
        <w:t xml:space="preserve"> </w:t>
      </w:r>
      <w:r>
        <w:rPr>
          <w:rFonts w:eastAsia="Calibri"/>
          <w:lang w:val="en-US"/>
        </w:rPr>
        <w:t>Pass</w:t>
      </w:r>
      <w:r w:rsidRPr="00F5475A">
        <w:rPr>
          <w:rFonts w:eastAsia="Calibri"/>
          <w:lang w:val="el-GR"/>
        </w:rPr>
        <w:t xml:space="preserve">» και περιλαμβάνονται κατ’ ελάχιστο οι ακόλουθες υπηρεσίες: </w:t>
      </w:r>
    </w:p>
    <w:p w14:paraId="4541BEC3" w14:textId="77777777" w:rsidR="00026AED" w:rsidRPr="00F5475A" w:rsidRDefault="00026AED">
      <w:pPr>
        <w:pStyle w:val="aff"/>
        <w:numPr>
          <w:ilvl w:val="0"/>
          <w:numId w:val="31"/>
        </w:numPr>
        <w:suppressAutoHyphens w:val="0"/>
        <w:spacing w:before="60" w:after="0" w:line="312" w:lineRule="auto"/>
        <w:rPr>
          <w:lang w:val="el-GR"/>
        </w:rPr>
      </w:pPr>
      <w:r w:rsidRPr="00F5475A">
        <w:rPr>
          <w:lang w:val="el-GR"/>
        </w:rPr>
        <w:t>Υλοποίηση της Πλατφόρμας σύμφωνα με την ανάλυση απαιτήσεων και τις προδιαγραφές που θα δοθούν από την ΚτΠ Μ.Α.Ε..</w:t>
      </w:r>
    </w:p>
    <w:p w14:paraId="06400A26" w14:textId="77777777" w:rsidR="00026AED" w:rsidRPr="00F5475A" w:rsidRDefault="00026AED">
      <w:pPr>
        <w:pStyle w:val="aff"/>
        <w:numPr>
          <w:ilvl w:val="0"/>
          <w:numId w:val="31"/>
        </w:numPr>
        <w:suppressAutoHyphens w:val="0"/>
        <w:spacing w:before="60" w:after="0" w:line="312" w:lineRule="auto"/>
        <w:rPr>
          <w:lang w:val="el-GR"/>
        </w:rPr>
      </w:pPr>
      <w:r w:rsidRPr="00F5475A">
        <w:rPr>
          <w:lang w:val="el-GR"/>
        </w:rPr>
        <w:t xml:space="preserve">Εκτέλεση των απαραίτητων δοκιμών ελέγχου ποιότητας. </w:t>
      </w:r>
    </w:p>
    <w:p w14:paraId="61D1F5F8" w14:textId="77777777" w:rsidR="00026AED" w:rsidRPr="00F5475A" w:rsidRDefault="00026AED">
      <w:pPr>
        <w:pStyle w:val="aff"/>
        <w:numPr>
          <w:ilvl w:val="0"/>
          <w:numId w:val="31"/>
        </w:numPr>
        <w:suppressAutoHyphens w:val="0"/>
        <w:spacing w:before="60" w:after="0" w:line="312" w:lineRule="auto"/>
        <w:rPr>
          <w:lang w:val="el-GR"/>
        </w:rPr>
      </w:pPr>
      <w:r w:rsidRPr="00F5475A">
        <w:rPr>
          <w:lang w:val="el-GR"/>
        </w:rPr>
        <w:t>Εγκατάσταση και θέση σε λειτουργία στις υποδομές που θα υποδειχθούν από την ΚτΠ Μ.Α.Ε..</w:t>
      </w:r>
    </w:p>
    <w:p w14:paraId="4ED624B4" w14:textId="77777777" w:rsidR="00026AED" w:rsidRPr="00F5475A" w:rsidRDefault="00026AED">
      <w:pPr>
        <w:pStyle w:val="aff"/>
        <w:numPr>
          <w:ilvl w:val="0"/>
          <w:numId w:val="31"/>
        </w:numPr>
        <w:suppressAutoHyphens w:val="0"/>
        <w:spacing w:before="60" w:after="0" w:line="312" w:lineRule="auto"/>
        <w:rPr>
          <w:rFonts w:eastAsia="Calibri"/>
          <w:u w:val="single"/>
          <w:lang w:val="el-GR"/>
        </w:rPr>
      </w:pPr>
      <w:r w:rsidRPr="00F5475A">
        <w:rPr>
          <w:lang w:val="el-GR"/>
        </w:rPr>
        <w:t xml:space="preserve">Επικοινωνία και διασύνδεση της Πλατφόρμας με τα απαραίτητα για τους σκοπούς του Προγράμματος μητρώα της δημόσια διοίκησης. </w:t>
      </w:r>
    </w:p>
    <w:p w14:paraId="084ADFAA" w14:textId="77777777" w:rsidR="00026AED" w:rsidRPr="00F5475A" w:rsidRDefault="00026AED">
      <w:pPr>
        <w:pStyle w:val="aff"/>
        <w:numPr>
          <w:ilvl w:val="0"/>
          <w:numId w:val="31"/>
        </w:numPr>
        <w:suppressAutoHyphens w:val="0"/>
        <w:spacing w:before="60" w:after="0" w:line="312" w:lineRule="auto"/>
        <w:rPr>
          <w:rFonts w:eastAsia="Calibri"/>
          <w:u w:val="single"/>
          <w:lang w:val="el-GR"/>
        </w:rPr>
      </w:pPr>
      <w:r w:rsidRPr="00F5475A">
        <w:rPr>
          <w:lang w:val="el-GR"/>
        </w:rPr>
        <w:t xml:space="preserve">Αυτοματοποιημένη διασύνδεση με τα χρηματοπιστωτικά ιδρύματα </w:t>
      </w:r>
    </w:p>
    <w:p w14:paraId="3B73412B" w14:textId="77777777" w:rsidR="00026AED" w:rsidRPr="00F5475A" w:rsidRDefault="00026AED">
      <w:pPr>
        <w:pStyle w:val="aff"/>
        <w:numPr>
          <w:ilvl w:val="0"/>
          <w:numId w:val="31"/>
        </w:numPr>
        <w:suppressAutoHyphens w:val="0"/>
        <w:spacing w:before="60" w:after="0" w:line="312" w:lineRule="auto"/>
        <w:rPr>
          <w:rFonts w:eastAsia="Calibri"/>
          <w:u w:val="single"/>
          <w:lang w:val="el-GR"/>
        </w:rPr>
      </w:pPr>
      <w:r w:rsidRPr="00F5475A">
        <w:rPr>
          <w:lang w:val="el-GR"/>
        </w:rPr>
        <w:t>Αντιπαραβολή στοιχείων μεταξύ Πλατφόρμας και χρηματοπιστωτικών ιδρυμάτων</w:t>
      </w:r>
    </w:p>
    <w:p w14:paraId="4F97E23E" w14:textId="77777777" w:rsidR="00026AED" w:rsidRPr="00397011" w:rsidRDefault="00026AED">
      <w:pPr>
        <w:pStyle w:val="aff"/>
        <w:numPr>
          <w:ilvl w:val="0"/>
          <w:numId w:val="31"/>
        </w:numPr>
        <w:suppressAutoHyphens w:val="0"/>
        <w:spacing w:before="60" w:after="0" w:line="312" w:lineRule="auto"/>
        <w:rPr>
          <w:rFonts w:eastAsia="Calibri"/>
          <w:u w:val="single"/>
        </w:rPr>
      </w:pPr>
      <w:proofErr w:type="spellStart"/>
      <w:r>
        <w:t>Σχεδι</w:t>
      </w:r>
      <w:proofErr w:type="spellEnd"/>
      <w:r>
        <w:t>ασμός α</w:t>
      </w:r>
      <w:proofErr w:type="spellStart"/>
      <w:r>
        <w:t>σφάλει</w:t>
      </w:r>
      <w:proofErr w:type="spellEnd"/>
      <w:r>
        <w:t xml:space="preserve">ας </w:t>
      </w:r>
      <w:proofErr w:type="spellStart"/>
      <w:r>
        <w:t>συστήμ</w:t>
      </w:r>
      <w:proofErr w:type="spellEnd"/>
      <w:r>
        <w:t xml:space="preserve">ατος. </w:t>
      </w:r>
    </w:p>
    <w:p w14:paraId="10CF3347" w14:textId="77777777" w:rsidR="00026AED" w:rsidRPr="00F5475A" w:rsidRDefault="00026AED">
      <w:pPr>
        <w:pStyle w:val="aff"/>
        <w:numPr>
          <w:ilvl w:val="0"/>
          <w:numId w:val="31"/>
        </w:numPr>
        <w:suppressAutoHyphens w:val="0"/>
        <w:spacing w:before="60" w:after="0" w:line="312" w:lineRule="auto"/>
        <w:rPr>
          <w:rFonts w:eastAsia="Calibri"/>
          <w:u w:val="single"/>
          <w:lang w:val="el-GR"/>
        </w:rPr>
      </w:pPr>
      <w:r w:rsidRPr="00F5475A">
        <w:rPr>
          <w:lang w:val="el-GR"/>
        </w:rPr>
        <w:t xml:space="preserve">Τεχνική υποστήριξη σε όλο τον κύκλο ζωής του Προγράμματος. </w:t>
      </w:r>
    </w:p>
    <w:p w14:paraId="2D462BB9" w14:textId="77777777" w:rsidR="00F5475A" w:rsidRPr="00F5475A" w:rsidRDefault="00F5475A" w:rsidP="009E58E5">
      <w:pPr>
        <w:pStyle w:val="aff"/>
        <w:shd w:val="clear" w:color="auto" w:fill="FFFFFF"/>
        <w:ind w:left="270"/>
        <w:rPr>
          <w:lang w:val="el-GR"/>
        </w:rPr>
      </w:pPr>
    </w:p>
    <w:p w14:paraId="780830EB" w14:textId="77777777" w:rsidR="00F5475A" w:rsidRPr="00F5475A" w:rsidRDefault="00F5475A" w:rsidP="009E58E5">
      <w:pPr>
        <w:rPr>
          <w:rFonts w:eastAsia="Calibri"/>
          <w:lang w:val="el-GR"/>
        </w:rPr>
      </w:pPr>
      <w:r w:rsidRPr="00F5475A">
        <w:rPr>
          <w:rFonts w:eastAsia="Calibri"/>
          <w:b/>
          <w:bCs/>
          <w:lang w:val="el-GR"/>
        </w:rPr>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rFonts w:eastAsia="Calibri"/>
          <w:u w:val="single"/>
        </w:rPr>
        <w:t>MARKET</w:t>
      </w:r>
      <w:r w:rsidRPr="00F5475A">
        <w:rPr>
          <w:rFonts w:eastAsia="Calibri"/>
          <w:u w:val="single"/>
          <w:lang w:val="el-GR"/>
        </w:rPr>
        <w:t xml:space="preserve"> </w:t>
      </w:r>
      <w:r w:rsidRPr="00AC7D0D">
        <w:rPr>
          <w:rFonts w:eastAsia="Calibri"/>
          <w:u w:val="single"/>
        </w:rPr>
        <w:t>PASS</w:t>
      </w:r>
      <w:r w:rsidRPr="00F5475A">
        <w:rPr>
          <w:rFonts w:eastAsia="Calibri"/>
          <w:u w:val="single"/>
          <w:lang w:val="el-GR"/>
        </w:rPr>
        <w:t>)»»</w:t>
      </w:r>
      <w:r w:rsidRPr="00F5475A">
        <w:rPr>
          <w:rFonts w:eastAsia="Calibri"/>
          <w:lang w:val="el-GR"/>
        </w:rPr>
        <w:t>.</w:t>
      </w:r>
    </w:p>
    <w:p w14:paraId="6869C041" w14:textId="6F2DFE5A" w:rsidR="008C6F6A" w:rsidRPr="00F5475A" w:rsidRDefault="008C6F6A" w:rsidP="00D44A42">
      <w:pPr>
        <w:rPr>
          <w:lang w:val="el-GR"/>
        </w:rPr>
      </w:pPr>
      <w:r>
        <w:rPr>
          <w:lang w:val="el-GR"/>
        </w:rPr>
        <w:t>Το συγκεκριμένο έργο αφορά στην</w:t>
      </w:r>
      <w:r w:rsidRPr="00F5475A">
        <w:rPr>
          <w:lang w:val="el-GR"/>
        </w:rPr>
        <w:t xml:space="preserve"> παροχή υπηρεσιών για όλη τη διάρκεια της δράσης </w:t>
      </w:r>
      <w:r w:rsidRPr="00F5475A">
        <w:rPr>
          <w:lang w:val="en-US"/>
        </w:rPr>
        <w:t>MARKET</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Γραφείο υποστήριξης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5421B1CD" w14:textId="77777777" w:rsidR="00F5475A" w:rsidRPr="00F5475A" w:rsidRDefault="00F5475A" w:rsidP="009E58E5">
      <w:pPr>
        <w:ind w:left="270"/>
        <w:rPr>
          <w:rFonts w:eastAsia="Calibri"/>
          <w:u w:val="single"/>
          <w:lang w:val="el-GR"/>
        </w:rPr>
      </w:pPr>
    </w:p>
    <w:p w14:paraId="2BAEEB9A" w14:textId="77777777" w:rsidR="00F5475A" w:rsidRPr="00F5475A" w:rsidRDefault="00F5475A" w:rsidP="009E58E5">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«Υπηρεσίες δημοσιότητας στο πλαίσιο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70E2942F" w14:textId="77777777" w:rsidR="00026AED" w:rsidRPr="00F5475A" w:rsidRDefault="00026AED" w:rsidP="00026AED">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76FEA765" w14:textId="77777777" w:rsidR="00F5475A" w:rsidRPr="00F5475A" w:rsidRDefault="00F5475A" w:rsidP="009E58E5">
      <w:pPr>
        <w:pStyle w:val="aff"/>
        <w:shd w:val="clear" w:color="auto" w:fill="FFFFFF"/>
        <w:tabs>
          <w:tab w:val="left" w:pos="900"/>
        </w:tabs>
        <w:ind w:left="270"/>
        <w:rPr>
          <w:lang w:val="el-GR"/>
        </w:rPr>
      </w:pPr>
    </w:p>
    <w:p w14:paraId="2268B89E" w14:textId="77777777" w:rsidR="00F5475A" w:rsidRPr="00F5475A" w:rsidRDefault="00F5475A" w:rsidP="009E58E5">
      <w:pPr>
        <w:shd w:val="clear" w:color="auto" w:fill="FFFFFF"/>
        <w:tabs>
          <w:tab w:val="left" w:pos="900"/>
        </w:tabs>
        <w:rPr>
          <w:u w:val="single"/>
          <w:lang w:val="el-GR"/>
        </w:rPr>
      </w:pPr>
      <w:r w:rsidRPr="00F5475A">
        <w:rPr>
          <w:b/>
          <w:bCs/>
          <w:lang w:val="el-GR"/>
        </w:rPr>
        <w:t xml:space="preserve">Έργο 5: </w:t>
      </w:r>
      <w:r w:rsidRPr="00F5475A">
        <w:rPr>
          <w:u w:val="single"/>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267F40AB" w14:textId="77777777" w:rsidR="00F5475A" w:rsidRPr="00F5475A" w:rsidRDefault="00F5475A" w:rsidP="009E58E5">
      <w:pPr>
        <w:rPr>
          <w:rFonts w:eastAsia="Calibri"/>
          <w:lang w:val="el-GR"/>
        </w:rPr>
      </w:pPr>
      <w:r w:rsidRPr="00F5475A">
        <w:rPr>
          <w:rFonts w:eastAsia="Calibri"/>
          <w:lang w:val="el-GR"/>
        </w:rPr>
        <w:t>Το συγκεκριμένο Έργο αφορά στην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w:t>
      </w:r>
      <w:r>
        <w:rPr>
          <w:rFonts w:eastAsia="Calibri"/>
          <w:lang w:val="en-US"/>
        </w:rPr>
        <w:t>Market</w:t>
      </w:r>
      <w:r w:rsidRPr="00F5475A">
        <w:rPr>
          <w:rFonts w:eastAsia="Calibri"/>
          <w:lang w:val="el-GR"/>
        </w:rPr>
        <w:t xml:space="preserve"> </w:t>
      </w:r>
      <w:r>
        <w:rPr>
          <w:rFonts w:eastAsia="Calibri"/>
          <w:lang w:val="en-US"/>
        </w:rPr>
        <w:t>Pass</w:t>
      </w:r>
      <w:r w:rsidRPr="00F5475A">
        <w:rPr>
          <w:rFonts w:eastAsia="Calibri"/>
          <w:lang w:val="el-GR"/>
        </w:rPr>
        <w:t>». Στο πλαίσιο του έργου αυτού, θα δημιουργηθεί κατ’ ελάχιστον ένα λογισμικό σύστημα αυτοματοποιημένων ερωτοαπαντήσεων, το οποίο θα αποτελεί ένα πρόγραμμα ψηφιακού διαλόγου, θα βασίζεται σε στατιστικά μοντέλα Μηχανικής εκμάθησης και θα υποστηρίζει σύγχρονους αλγόριθμους Μηχανικής Εκμάθησης και επεξεργασίας γραπτής φυσικής γλώσσας. Τέλος, μέσω κατάλληλου διαχειριστικού περιβάλλοντος θα πρέπει να εξάγονται στατιστικά χρήσης του ψηφιακού βοηθού (</w:t>
      </w:r>
      <w:r>
        <w:rPr>
          <w:rFonts w:eastAsia="Calibri"/>
          <w:lang w:val="en-US"/>
        </w:rPr>
        <w:t>chat</w:t>
      </w:r>
      <w:r w:rsidRPr="00F5475A">
        <w:rPr>
          <w:rFonts w:eastAsia="Calibri"/>
          <w:lang w:val="el-GR"/>
        </w:rPr>
        <w:t xml:space="preserve"> </w:t>
      </w:r>
      <w:r>
        <w:rPr>
          <w:rFonts w:eastAsia="Calibri"/>
          <w:lang w:val="en-US"/>
        </w:rPr>
        <w:t>bot</w:t>
      </w:r>
      <w:r w:rsidRPr="00F5475A">
        <w:rPr>
          <w:rFonts w:eastAsia="Calibri"/>
          <w:lang w:val="el-GR"/>
        </w:rPr>
        <w:t>).</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2"/>
        </w:numPr>
        <w:ind w:hanging="306"/>
        <w:rPr>
          <w:rFonts w:cs="Tahoma"/>
          <w:szCs w:val="22"/>
          <w:lang w:val="el-GR"/>
        </w:rPr>
      </w:pPr>
      <w:bookmarkStart w:id="437" w:name="_Toc97194339"/>
      <w:bookmarkStart w:id="438" w:name="_Ref97199271"/>
      <w:bookmarkStart w:id="439" w:name="_Ref122694847"/>
      <w:bookmarkStart w:id="440" w:name="_Ref122695017"/>
      <w:bookmarkStart w:id="441" w:name="_Toc123831048"/>
      <w:r w:rsidRPr="00EF2204">
        <w:rPr>
          <w:rFonts w:cs="Tahoma"/>
          <w:szCs w:val="22"/>
          <w:lang w:val="el-GR"/>
        </w:rPr>
        <w:lastRenderedPageBreak/>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7"/>
      <w:bookmarkEnd w:id="438"/>
      <w:bookmarkEnd w:id="439"/>
      <w:bookmarkEnd w:id="440"/>
      <w:bookmarkEnd w:id="441"/>
      <w:r w:rsidR="00B256BC">
        <w:rPr>
          <w:rFonts w:cs="Tahoma"/>
          <w:szCs w:val="22"/>
          <w:lang w:val="el-GR"/>
        </w:rPr>
        <w:t xml:space="preserve"> </w:t>
      </w:r>
    </w:p>
    <w:p w14:paraId="62F809C8" w14:textId="3A23986A" w:rsidR="007F07A4" w:rsidRPr="007F07A4" w:rsidRDefault="007F07A4" w:rsidP="007F07A4">
      <w:pPr>
        <w:autoSpaceDE w:val="0"/>
        <w:autoSpaceDN w:val="0"/>
        <w:adjustRightInd w:val="0"/>
        <w:rPr>
          <w:lang w:val="el-GR"/>
        </w:rPr>
      </w:pPr>
      <w:bookmarkStart w:id="442" w:name="_Hlk81824760"/>
      <w:bookmarkStart w:id="443" w:name="_Hlk123764856"/>
      <w:r w:rsidRPr="007F07A4">
        <w:rPr>
          <w:lang w:val="el-GR"/>
        </w:rPr>
        <w:t xml:space="preserve">Αντικείμενο </w:t>
      </w:r>
      <w:r>
        <w:rPr>
          <w:lang w:val="el-GR"/>
        </w:rPr>
        <w:t>της σύμβασης</w:t>
      </w:r>
      <w:r w:rsidRPr="007F07A4">
        <w:rPr>
          <w:lang w:val="el-GR"/>
        </w:rPr>
        <w:t xml:space="preserve"> είναι </w:t>
      </w:r>
      <w:r w:rsidR="00026AED">
        <w:rPr>
          <w:lang w:val="el-GR"/>
        </w:rPr>
        <w:t xml:space="preserve">η παροχή υπηρεσιών δημοσιότητας για </w:t>
      </w:r>
      <w:r w:rsidR="005450AE" w:rsidRPr="005450AE">
        <w:rPr>
          <w:lang w:val="el-GR"/>
        </w:rPr>
        <w:t>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7F07A4">
        <w:rPr>
          <w:lang w:val="el-GR"/>
        </w:rPr>
        <w:t>.</w:t>
      </w:r>
    </w:p>
    <w:p w14:paraId="45A7E4F5" w14:textId="77777777" w:rsidR="00026AED" w:rsidRDefault="00026AED" w:rsidP="00026AED">
      <w:pPr>
        <w:autoSpaceDE w:val="0"/>
        <w:autoSpaceDN w:val="0"/>
        <w:adjustRightInd w:val="0"/>
        <w:rPr>
          <w:lang w:val="el-GR"/>
        </w:rPr>
      </w:pPr>
      <w:bookmarkStart w:id="444" w:name="_Toc123831049"/>
      <w:bookmarkEnd w:id="442"/>
      <w:bookmarkEnd w:id="443"/>
      <w:r w:rsidRPr="00026AED">
        <w:rPr>
          <w:lang w:val="el-GR"/>
        </w:rPr>
        <w:t>Στο πλαίσιο της σύμβασης ο Ανάδοχος</w:t>
      </w:r>
    </w:p>
    <w:p w14:paraId="17E5A05D" w14:textId="1627D5FE" w:rsidR="00026AED" w:rsidRPr="00026AED" w:rsidRDefault="00026AED" w:rsidP="00026AED">
      <w:pPr>
        <w:autoSpaceDE w:val="0"/>
        <w:autoSpaceDN w:val="0"/>
        <w:adjustRightInd w:val="0"/>
        <w:rPr>
          <w:lang w:val="el-GR"/>
        </w:rPr>
      </w:pPr>
      <w:r>
        <w:rPr>
          <w:lang w:val="el-GR"/>
        </w:rPr>
        <w:t>Α)</w:t>
      </w:r>
      <w:r w:rsidRPr="00026AED">
        <w:rPr>
          <w:lang w:val="el-GR"/>
        </w:rPr>
        <w:t xml:space="preserve"> θα καταρτίσει Πλάνο Εφαρμογής των δράσεων δημοσιότητας, το οποίο θα περιλαμβάνει τη σύνθεση των επιμέρους δράσεων δημοσιότητας (ενέργειες ενημέρωσης του κοινού/πολιτών για τη δράση) και την κοστολόγησή τους. Επισημαίνεται ότι για τις δράσεις δημοσιότητας του πλάνου εφαρμογής που δεν θα επιλεγούν τελικά προς υλοποίηση, θα γίνει αντίστοιχη </w:t>
      </w:r>
      <w:proofErr w:type="spellStart"/>
      <w:r w:rsidRPr="00026AED">
        <w:rPr>
          <w:lang w:val="el-GR"/>
        </w:rPr>
        <w:t>απομείωση</w:t>
      </w:r>
      <w:proofErr w:type="spellEnd"/>
      <w:r w:rsidRPr="00026AED">
        <w:rPr>
          <w:lang w:val="el-GR"/>
        </w:rPr>
        <w:t xml:space="preserve"> του οικονομικού αντικειμένου σύμφωνα με την αναλυτική κοστολόγηση για τις συγκεκριμένες δράσεις.  </w:t>
      </w:r>
    </w:p>
    <w:p w14:paraId="14775AF6" w14:textId="13D662C8" w:rsidR="00026AED" w:rsidRPr="00026AED" w:rsidRDefault="00026AED" w:rsidP="00026AED">
      <w:pPr>
        <w:autoSpaceDE w:val="0"/>
        <w:autoSpaceDN w:val="0"/>
        <w:adjustRightInd w:val="0"/>
        <w:rPr>
          <w:lang w:val="el-GR"/>
        </w:rPr>
      </w:pPr>
      <w:r w:rsidRPr="00026AED">
        <w:rPr>
          <w:lang w:val="el-GR"/>
        </w:rPr>
        <w:t xml:space="preserve">Το πλάνο θα πρέπει να ευθυγραμμίζεται και να καλύπτει τις ανάγκες υποστήριξης/δημοσιότητας που θα προκύψουν από τον αναλυτικό σχεδιασμό της δράσης. Για το λόγο αυτό, ο Ανάδοχος θα πρέπει πριν τη σύνταξη του πλάνου να λάβει υπόψη το μοντέλο διαχείρισης όπως θα του παραδοθεί από την Αναθέτουσα </w:t>
      </w:r>
      <w:proofErr w:type="spellStart"/>
      <w:r w:rsidRPr="00026AED">
        <w:rPr>
          <w:lang w:val="el-GR"/>
        </w:rPr>
        <w:t>Aρχή</w:t>
      </w:r>
      <w:proofErr w:type="spellEnd"/>
      <w:r w:rsidRPr="00026AED">
        <w:rPr>
          <w:lang w:val="el-GR"/>
        </w:rPr>
        <w:t xml:space="preserve">.  </w:t>
      </w:r>
    </w:p>
    <w:p w14:paraId="2CC1A9A0" w14:textId="67C0A6BC" w:rsidR="00026AED" w:rsidRPr="00026AED" w:rsidRDefault="00026AED" w:rsidP="00026AED">
      <w:pPr>
        <w:autoSpaceDE w:val="0"/>
        <w:autoSpaceDN w:val="0"/>
        <w:adjustRightInd w:val="0"/>
        <w:rPr>
          <w:lang w:val="el-GR"/>
        </w:rPr>
      </w:pPr>
      <w:r w:rsidRPr="00026AED">
        <w:rPr>
          <w:lang w:val="el-GR"/>
        </w:rPr>
        <w:t>Το πλάνο εφαρμογής των δράσεων του Έργου μπορεί να επικαιροποιείται με βάση τις ανάγκες του Έργου όπως αυτές δυναμικά εξελίσσονται.</w:t>
      </w:r>
    </w:p>
    <w:p w14:paraId="1C952808" w14:textId="3BF0039A" w:rsidR="00026AED" w:rsidRPr="00026AED" w:rsidRDefault="00026AED" w:rsidP="00026AED">
      <w:pPr>
        <w:autoSpaceDE w:val="0"/>
        <w:autoSpaceDN w:val="0"/>
        <w:adjustRightInd w:val="0"/>
        <w:rPr>
          <w:lang w:val="el-GR"/>
        </w:rPr>
      </w:pPr>
      <w:r w:rsidRPr="00026AED">
        <w:rPr>
          <w:lang w:val="el-GR"/>
        </w:rPr>
        <w:t>Β) Θα υλοποιήσει τις δράσεις δημοσιότητας που θα οριστικοποιηθούν στο πλαίσιο του πλάνου εφαρμογής.</w:t>
      </w:r>
    </w:p>
    <w:p w14:paraId="6B2C2684" w14:textId="0E748651" w:rsidR="00026AED" w:rsidRPr="00026AED" w:rsidRDefault="00026AED" w:rsidP="00026AED">
      <w:pPr>
        <w:autoSpaceDE w:val="0"/>
        <w:autoSpaceDN w:val="0"/>
        <w:adjustRightInd w:val="0"/>
        <w:rPr>
          <w:lang w:val="el-GR"/>
        </w:rPr>
      </w:pPr>
      <w:r w:rsidRPr="00026AED">
        <w:rPr>
          <w:lang w:val="el-GR"/>
        </w:rPr>
        <w:t xml:space="preserve">Γ) Θα </w:t>
      </w:r>
      <w:r>
        <w:rPr>
          <w:lang w:val="el-GR"/>
        </w:rPr>
        <w:t>υλοποιήσει</w:t>
      </w:r>
      <w:r w:rsidRPr="00026AED">
        <w:rPr>
          <w:lang w:val="el-GR"/>
        </w:rPr>
        <w:t xml:space="preserve"> έρευνα πεδίου η οποία θα στοχεύει στην αξιολόγηση τόσο με ποσοτικά, όσο και με ποιοτικά κριτήρια στην μέτρηση της αποτελεσματικότητας της καμπάνιας. Παράλληλα, καθ’ όλη τη διάρκεια θα αξιοποιηθούν τα ψηφιακά εργαλεία </w:t>
      </w:r>
      <w:proofErr w:type="spellStart"/>
      <w:r w:rsidRPr="00026AED">
        <w:rPr>
          <w:lang w:val="el-GR"/>
        </w:rPr>
        <w:t>Search</w:t>
      </w:r>
      <w:proofErr w:type="spellEnd"/>
      <w:r w:rsidRPr="00026AED">
        <w:rPr>
          <w:lang w:val="el-GR"/>
        </w:rPr>
        <w:t xml:space="preserve"> </w:t>
      </w:r>
      <w:proofErr w:type="spellStart"/>
      <w:r w:rsidRPr="00026AED">
        <w:rPr>
          <w:lang w:val="el-GR"/>
        </w:rPr>
        <w:t>Engine</w:t>
      </w:r>
      <w:proofErr w:type="spellEnd"/>
      <w:r w:rsidRPr="00026AED">
        <w:rPr>
          <w:lang w:val="el-GR"/>
        </w:rPr>
        <w:t xml:space="preserve"> </w:t>
      </w:r>
      <w:proofErr w:type="spellStart"/>
      <w:r w:rsidRPr="00026AED">
        <w:rPr>
          <w:lang w:val="el-GR"/>
        </w:rPr>
        <w:t>Optimization</w:t>
      </w:r>
      <w:proofErr w:type="spellEnd"/>
      <w:r w:rsidRPr="00026AED">
        <w:rPr>
          <w:lang w:val="el-GR"/>
        </w:rPr>
        <w:t xml:space="preserve"> &amp; </w:t>
      </w:r>
      <w:proofErr w:type="spellStart"/>
      <w:r w:rsidRPr="00026AED">
        <w:rPr>
          <w:lang w:val="el-GR"/>
        </w:rPr>
        <w:t>Google</w:t>
      </w:r>
      <w:proofErr w:type="spellEnd"/>
      <w:r w:rsidRPr="00026AED">
        <w:rPr>
          <w:lang w:val="el-GR"/>
        </w:rPr>
        <w:t xml:space="preserve"> </w:t>
      </w:r>
      <w:proofErr w:type="spellStart"/>
      <w:r w:rsidRPr="00026AED">
        <w:rPr>
          <w:lang w:val="el-GR"/>
        </w:rPr>
        <w:t>Analytics</w:t>
      </w:r>
      <w:proofErr w:type="spellEnd"/>
      <w:r w:rsidRPr="00026AED">
        <w:rPr>
          <w:lang w:val="el-GR"/>
        </w:rPr>
        <w:t xml:space="preserve">, τόσο για την παραμετροποίηση της διασποράς του μηνύματος με γεωγραφικά και όχι μόνο χαρακτηριστικά, όσο και για τη </w:t>
      </w:r>
      <w:proofErr w:type="spellStart"/>
      <w:r w:rsidRPr="00026AED">
        <w:rPr>
          <w:lang w:val="el-GR"/>
        </w:rPr>
        <w:t>real</w:t>
      </w:r>
      <w:proofErr w:type="spellEnd"/>
      <w:r w:rsidRPr="00026AED">
        <w:rPr>
          <w:lang w:val="el-GR"/>
        </w:rPr>
        <w:t xml:space="preserve"> </w:t>
      </w:r>
      <w:proofErr w:type="spellStart"/>
      <w:r w:rsidRPr="00026AED">
        <w:rPr>
          <w:lang w:val="el-GR"/>
        </w:rPr>
        <w:t>time</w:t>
      </w:r>
      <w:proofErr w:type="spellEnd"/>
      <w:r w:rsidRPr="00026AED">
        <w:rPr>
          <w:lang w:val="el-GR"/>
        </w:rPr>
        <w:t xml:space="preserve"> μέτρηση της αποτελεσματικότητας.</w:t>
      </w:r>
    </w:p>
    <w:p w14:paraId="4DB19CF1" w14:textId="029AFBEB" w:rsidR="007F07A4" w:rsidRPr="003E609D" w:rsidRDefault="007F07A4" w:rsidP="00F95B06">
      <w:pPr>
        <w:keepNext/>
        <w:tabs>
          <w:tab w:val="left" w:pos="1134"/>
        </w:tabs>
        <w:spacing w:before="240" w:after="60"/>
        <w:outlineLvl w:val="3"/>
        <w:rPr>
          <w:b/>
          <w:bCs/>
          <w:szCs w:val="28"/>
          <w:u w:val="single"/>
          <w:lang w:val="el-GR"/>
        </w:rPr>
      </w:pPr>
      <w:r w:rsidRPr="00F95B06">
        <w:rPr>
          <w:b/>
          <w:bCs/>
          <w:szCs w:val="28"/>
          <w:u w:val="single"/>
          <w:lang w:val="el-GR"/>
        </w:rPr>
        <w:t>Παραδοτέα Έργου</w:t>
      </w:r>
      <w:bookmarkEnd w:id="444"/>
    </w:p>
    <w:p w14:paraId="729149C9" w14:textId="77777777" w:rsidR="00210693" w:rsidRPr="00210693" w:rsidRDefault="00210693" w:rsidP="00210693">
      <w:pPr>
        <w:rPr>
          <w:rFonts w:ascii="Calibri" w:hAnsi="Calibri" w:cs="Calibri"/>
          <w:color w:val="000000"/>
          <w:sz w:val="20"/>
          <w:szCs w:val="20"/>
          <w:lang w:val="el-GR" w:eastAsia="el-GR"/>
        </w:rPr>
      </w:pPr>
      <w:r w:rsidRPr="00210693">
        <w:rPr>
          <w:rFonts w:cstheme="minorHAnsi"/>
          <w:b/>
          <w:color w:val="000000"/>
          <w:lang w:val="el-GR"/>
        </w:rPr>
        <w:t xml:space="preserve">Π1 </w:t>
      </w:r>
      <w:r w:rsidRPr="00210693">
        <w:rPr>
          <w:lang w:val="el-GR"/>
        </w:rPr>
        <w:t>Πλάνο Δημοσιότητας.</w:t>
      </w:r>
    </w:p>
    <w:p w14:paraId="4AC88A99" w14:textId="77777777" w:rsidR="00210693" w:rsidRPr="00210693" w:rsidRDefault="00210693" w:rsidP="00210693">
      <w:pPr>
        <w:rPr>
          <w:rFonts w:ascii="Calibri" w:hAnsi="Calibri" w:cs="Calibri"/>
          <w:color w:val="000000"/>
          <w:sz w:val="20"/>
          <w:szCs w:val="20"/>
          <w:lang w:val="el-GR" w:eastAsia="el-GR"/>
        </w:rPr>
      </w:pPr>
      <w:r w:rsidRPr="00210693">
        <w:rPr>
          <w:rFonts w:cstheme="minorHAnsi"/>
          <w:b/>
          <w:color w:val="000000"/>
          <w:lang w:val="el-GR"/>
        </w:rPr>
        <w:t xml:space="preserve">Π2.Χ </w:t>
      </w:r>
      <w:r w:rsidRPr="00ED46FE">
        <w:rPr>
          <w:lang w:val="el-GR"/>
        </w:rPr>
        <w:t>Μηνιαίες αναφορές Επικοινωνιακής Δράσης και Ενεργειών Επικοινωνίας.</w:t>
      </w:r>
    </w:p>
    <w:p w14:paraId="0A79DCB0" w14:textId="77777777" w:rsidR="00210693" w:rsidRPr="00210693" w:rsidRDefault="00210693" w:rsidP="00210693">
      <w:pPr>
        <w:spacing w:before="200" w:line="256" w:lineRule="auto"/>
        <w:rPr>
          <w:rFonts w:cstheme="minorHAnsi"/>
          <w:bCs/>
          <w:color w:val="000000"/>
          <w:lang w:val="el-GR"/>
        </w:rPr>
      </w:pPr>
      <w:r w:rsidRPr="00210693">
        <w:rPr>
          <w:rFonts w:cstheme="minorHAnsi"/>
          <w:b/>
          <w:color w:val="000000"/>
          <w:lang w:val="el-GR"/>
        </w:rPr>
        <w:t xml:space="preserve">Π3 </w:t>
      </w:r>
      <w:r w:rsidRPr="00210693">
        <w:rPr>
          <w:rFonts w:cstheme="minorHAnsi"/>
          <w:bCs/>
          <w:color w:val="000000"/>
          <w:lang w:val="el-GR"/>
        </w:rPr>
        <w:t>Παρουσίαση αποτελεσμάτων έρευνας πεδίου.</w:t>
      </w:r>
    </w:p>
    <w:p w14:paraId="156CDB3B" w14:textId="77777777" w:rsidR="008338F0" w:rsidRPr="00EF2204" w:rsidRDefault="003355E7">
      <w:pPr>
        <w:pStyle w:val="3"/>
        <w:numPr>
          <w:ilvl w:val="0"/>
          <w:numId w:val="22"/>
        </w:numPr>
        <w:rPr>
          <w:lang w:val="el-GR"/>
        </w:rPr>
      </w:pPr>
      <w:bookmarkStart w:id="445" w:name="_Toc97194366"/>
      <w:bookmarkStart w:id="446" w:name="_Toc97194477"/>
      <w:bookmarkStart w:id="447" w:name="_Ref122694864"/>
      <w:bookmarkStart w:id="448" w:name="_Toc123831050"/>
      <w:r w:rsidRPr="00EF2204">
        <w:rPr>
          <w:lang w:val="el-GR"/>
        </w:rPr>
        <w:t xml:space="preserve">Μεθοδολογία </w:t>
      </w:r>
      <w:r w:rsidR="00025B9C">
        <w:rPr>
          <w:lang w:val="el-GR"/>
        </w:rPr>
        <w:t>Υ</w:t>
      </w:r>
      <w:r w:rsidRPr="00EF2204">
        <w:rPr>
          <w:lang w:val="el-GR"/>
        </w:rPr>
        <w:t>λοποίησης</w:t>
      </w:r>
      <w:bookmarkEnd w:id="445"/>
      <w:bookmarkEnd w:id="446"/>
      <w:bookmarkEnd w:id="447"/>
      <w:bookmarkEnd w:id="448"/>
    </w:p>
    <w:p w14:paraId="45BD28BD" w14:textId="77777777" w:rsidR="00E13273" w:rsidRPr="00155B45" w:rsidRDefault="00E13273" w:rsidP="00E13273">
      <w:pPr>
        <w:spacing w:line="252" w:lineRule="auto"/>
        <w:rPr>
          <w:lang w:val="el-GR"/>
        </w:rPr>
      </w:pPr>
      <w:bookmarkStart w:id="449" w:name="_Toc97195407"/>
      <w:bookmarkStart w:id="450" w:name="_Toc97195576"/>
      <w:bookmarkEnd w:id="449"/>
      <w:bookmarkEnd w:id="450"/>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lastRenderedPageBreak/>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2"/>
        </w:numPr>
        <w:ind w:hanging="306"/>
        <w:rPr>
          <w:rFonts w:cs="Tahoma"/>
          <w:szCs w:val="22"/>
          <w:lang w:val="el-GR"/>
        </w:rPr>
      </w:pPr>
      <w:bookmarkStart w:id="451" w:name="_Toc97194367"/>
      <w:bookmarkStart w:id="452" w:name="_Ref122695066"/>
      <w:bookmarkStart w:id="453" w:name="_Toc123831051"/>
      <w:r w:rsidRPr="00EF2204">
        <w:rPr>
          <w:rFonts w:cs="Tahoma"/>
          <w:szCs w:val="22"/>
          <w:lang w:val="el-GR"/>
        </w:rPr>
        <w:t>Χρονοδιάγραμμα</w:t>
      </w:r>
      <w:bookmarkEnd w:id="451"/>
      <w:bookmarkEnd w:id="452"/>
      <w:bookmarkEnd w:id="453"/>
    </w:p>
    <w:p w14:paraId="16576A43" w14:textId="3DEB7424" w:rsidR="00F82A8D" w:rsidRPr="00C71EEC" w:rsidRDefault="00F82A8D" w:rsidP="00F82A8D">
      <w:pPr>
        <w:suppressAutoHyphens w:val="0"/>
        <w:autoSpaceDE w:val="0"/>
        <w:spacing w:after="60"/>
        <w:rPr>
          <w:rFonts w:eastAsia="SimSun"/>
          <w:lang w:val="el-GR"/>
        </w:rPr>
      </w:pPr>
      <w:bookmarkStart w:id="454"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9D57EDB" w14:textId="77777777" w:rsidR="00133814" w:rsidRPr="00C71EEC" w:rsidRDefault="00133814"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1383"/>
        <w:gridCol w:w="1623"/>
        <w:gridCol w:w="1216"/>
        <w:gridCol w:w="1798"/>
      </w:tblGrid>
      <w:tr w:rsidR="00F82A8D" w:rsidRPr="00C71EEC" w14:paraId="38E2853A"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54"/>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30D87158" w14:textId="77777777" w:rsidTr="00E13273">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15B8CE7"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ED46FE">
              <w:rPr>
                <w:color w:val="000000" w:themeColor="text1"/>
                <w:sz w:val="20"/>
                <w:szCs w:val="20"/>
                <w:lang w:val="el-GR"/>
              </w:rPr>
              <w:t>Πλάνο Δημοσιότητας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6D39957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5 </w:t>
            </w:r>
            <w:r w:rsidR="001B4860">
              <w:rPr>
                <w:rFonts w:eastAsia="SimSun"/>
                <w:b/>
                <w:sz w:val="20"/>
                <w:szCs w:val="20"/>
                <w:lang w:val="el-GR"/>
              </w:rPr>
              <w:t xml:space="preserve">εργάσιμες </w:t>
            </w:r>
            <w:r w:rsidRPr="00F5475A">
              <w:rPr>
                <w:rFonts w:eastAsia="SimSun"/>
                <w:b/>
                <w:sz w:val="20"/>
                <w:szCs w:val="20"/>
                <w:lang w:val="el-GR"/>
              </w:rPr>
              <w:t>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50FF13B" w14:textId="28593D5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εργάσιμες</w:t>
            </w:r>
            <w:r w:rsidRPr="00F5475A">
              <w:rPr>
                <w:rFonts w:eastAsia="SimSun"/>
                <w:b/>
                <w:sz w:val="20"/>
                <w:szCs w:val="20"/>
                <w:lang w:val="el-GR"/>
              </w:rPr>
              <w:t xml:space="preserve">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0FA647B8" w14:textId="22DCE51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7 </w:t>
            </w:r>
            <w:r w:rsidR="00BD3F4C">
              <w:rPr>
                <w:rFonts w:eastAsia="SimSun"/>
                <w:b/>
                <w:sz w:val="20"/>
                <w:szCs w:val="20"/>
                <w:lang w:val="el-GR"/>
              </w:rPr>
              <w:t xml:space="preserve">εργάσιμες </w:t>
            </w:r>
            <w:r w:rsidRPr="00F5475A">
              <w:rPr>
                <w:rFonts w:eastAsia="SimSun"/>
                <w:b/>
                <w:sz w:val="20"/>
                <w:szCs w:val="20"/>
                <w:lang w:val="el-GR"/>
              </w:rPr>
              <w:t>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894F95" w14:paraId="1CD0945F"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76285F79"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Π2.</w:t>
            </w:r>
            <w:r w:rsidR="00ED46FE">
              <w:rPr>
                <w:color w:val="000000" w:themeColor="text1"/>
                <w:sz w:val="20"/>
                <w:szCs w:val="20"/>
                <w:lang w:val="el-GR"/>
              </w:rPr>
              <w:t>1 – Π2.7</w:t>
            </w:r>
            <w:r>
              <w:rPr>
                <w:color w:val="000000" w:themeColor="text1"/>
                <w:sz w:val="20"/>
                <w:szCs w:val="20"/>
                <w:lang w:val="el-GR"/>
              </w:rPr>
              <w:t xml:space="preserve"> </w:t>
            </w:r>
            <w:r w:rsidR="00ED46FE" w:rsidRPr="00ED46FE">
              <w:rPr>
                <w:color w:val="000000" w:themeColor="text1"/>
                <w:sz w:val="20"/>
                <w:szCs w:val="20"/>
                <w:lang w:val="el-GR"/>
              </w:rPr>
              <w:t>Μηνιαίες αναφορές Επικοινωνιακής Δράσης και Ενεργειών Επικοινωνίας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7CF95797" w:rsidR="00F5475A" w:rsidRPr="00F5475A"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7</w:t>
            </w:r>
            <w:r w:rsidR="00F5475A" w:rsidRPr="00F5475A">
              <w:rPr>
                <w:rFonts w:eastAsia="SimSun"/>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9EF27E4" w14:textId="4DF0EADB" w:rsidR="00F5475A" w:rsidRPr="00F5475A"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8</w:t>
            </w:r>
            <w:r w:rsidR="00F5475A" w:rsidRPr="00F5475A">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26DA392F" w14:textId="47AFC5E4" w:rsidR="00F5475A" w:rsidRPr="00F5475A" w:rsidRDefault="00806FAB"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r w:rsidR="00BD3F4C" w:rsidRPr="0075470A" w14:paraId="164E3B37"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29209B9" w14:textId="046D5FFB" w:rsidR="00BD3F4C"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Π3. </w:t>
            </w:r>
            <w:r w:rsidR="00ED46FE">
              <w:rPr>
                <w:color w:val="000000" w:themeColor="text1"/>
                <w:sz w:val="20"/>
                <w:szCs w:val="20"/>
                <w:lang w:val="el-GR"/>
              </w:rPr>
              <w:t>Έρευνα Πεδίου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78BD559" w14:textId="3FED18AA" w:rsidR="00BD3F4C"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1</w:t>
            </w:r>
            <w:r w:rsidR="00BD3F4C">
              <w:rPr>
                <w:rFonts w:eastAsia="SimSun"/>
                <w:b/>
                <w:sz w:val="20"/>
                <w:szCs w:val="20"/>
                <w:lang w:val="el-GR"/>
              </w:rPr>
              <w:t xml:space="preserve"> μήν</w:t>
            </w:r>
            <w:r>
              <w:rPr>
                <w:rFonts w:eastAsia="SimSun"/>
                <w:b/>
                <w:sz w:val="20"/>
                <w:szCs w:val="20"/>
                <w:lang w:val="el-GR"/>
              </w:rPr>
              <w:t>α</w:t>
            </w:r>
            <w:r w:rsidR="00BD3F4C">
              <w:rPr>
                <w:rFonts w:eastAsia="SimSun"/>
                <w:b/>
                <w:sz w:val="20"/>
                <w:szCs w:val="20"/>
                <w:lang w:val="el-GR"/>
              </w:rPr>
              <w:t>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A849AB0" w14:textId="2A233715" w:rsidR="00BD3F4C"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C2F263B" w14:textId="6646FC00" w:rsidR="00BD3F4C"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2</w:t>
            </w:r>
            <w:r w:rsidR="00BD3F4C">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7DA8C88" w14:textId="2B233C03" w:rsidR="00BD3F4C" w:rsidRPr="00F5475A" w:rsidRDefault="00ED46FE" w:rsidP="00F5475A">
            <w:pPr>
              <w:suppressAutoHyphens w:val="0"/>
              <w:autoSpaceDE w:val="0"/>
              <w:spacing w:after="60"/>
              <w:jc w:val="center"/>
              <w:rPr>
                <w:rFonts w:eastAsia="SimSun"/>
                <w:sz w:val="20"/>
                <w:szCs w:val="20"/>
                <w:lang w:val="el-GR"/>
              </w:rPr>
            </w:pPr>
            <w:r>
              <w:rPr>
                <w:rFonts w:eastAsia="SimSun"/>
                <w:sz w:val="20"/>
                <w:szCs w:val="20"/>
                <w:lang w:val="el-GR"/>
              </w:rPr>
              <w:t>Παραδίδεται τον τελευταίο μήνα του έργου</w:t>
            </w:r>
          </w:p>
        </w:tc>
      </w:tr>
    </w:tbl>
    <w:p w14:paraId="7ACC1D69" w14:textId="03914859" w:rsidR="00986151" w:rsidRDefault="00986151" w:rsidP="00C77D57">
      <w:pPr>
        <w:rPr>
          <w:lang w:val="el-GR"/>
        </w:rPr>
      </w:pPr>
    </w:p>
    <w:p w14:paraId="0DE3EE07" w14:textId="77777777" w:rsidR="00025B9C" w:rsidRPr="00843444" w:rsidRDefault="00025B9C">
      <w:pPr>
        <w:pStyle w:val="4"/>
        <w:numPr>
          <w:ilvl w:val="1"/>
          <w:numId w:val="22"/>
        </w:numPr>
        <w:ind w:hanging="306"/>
        <w:rPr>
          <w:rFonts w:cs="Tahoma"/>
          <w:szCs w:val="22"/>
          <w:lang w:val="el-GR"/>
        </w:rPr>
      </w:pPr>
      <w:bookmarkStart w:id="455" w:name="_Ref122695067"/>
      <w:bookmarkStart w:id="456" w:name="_Toc123831052"/>
      <w:bookmarkStart w:id="457" w:name="_Hlk61973828"/>
      <w:r w:rsidRPr="00843444">
        <w:rPr>
          <w:rFonts w:cs="Tahoma"/>
          <w:szCs w:val="22"/>
          <w:lang w:val="el-GR"/>
        </w:rPr>
        <w:t>Χρόνος Υποβολής και Διαδικασία Οριστικοποίησης Παραδοτέων</w:t>
      </w:r>
      <w:bookmarkEnd w:id="455"/>
      <w:bookmarkEnd w:id="456"/>
    </w:p>
    <w:bookmarkEnd w:id="457"/>
    <w:p w14:paraId="7C2F28AE"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592"/>
        <w:gridCol w:w="958"/>
        <w:gridCol w:w="4252"/>
        <w:gridCol w:w="1702"/>
        <w:gridCol w:w="1550"/>
      </w:tblGrid>
      <w:tr w:rsidR="00946839" w:rsidRPr="00892E1A" w14:paraId="6E2E064E" w14:textId="77777777" w:rsidTr="00946839">
        <w:trPr>
          <w:trHeight w:val="336"/>
          <w:tblHeader/>
        </w:trPr>
        <w:tc>
          <w:tcPr>
            <w:tcW w:w="327"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946839">
        <w:trPr>
          <w:trHeight w:val="175"/>
        </w:trPr>
        <w:tc>
          <w:tcPr>
            <w:tcW w:w="327"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348" w:type="pct"/>
            <w:noWrap/>
            <w:vAlign w:val="center"/>
          </w:tcPr>
          <w:p w14:paraId="2030244A" w14:textId="2F0EF03F" w:rsidR="00946839" w:rsidRPr="00E122D5" w:rsidRDefault="00ED46FE" w:rsidP="00E122D5">
            <w:pPr>
              <w:suppressAutoHyphens w:val="0"/>
              <w:spacing w:before="120" w:after="0"/>
              <w:jc w:val="center"/>
              <w:rPr>
                <w:color w:val="000000" w:themeColor="text1"/>
                <w:sz w:val="20"/>
                <w:szCs w:val="20"/>
                <w:lang w:val="el-GR"/>
              </w:rPr>
            </w:pPr>
            <w:r>
              <w:rPr>
                <w:color w:val="000000" w:themeColor="text1"/>
                <w:sz w:val="20"/>
                <w:szCs w:val="20"/>
                <w:lang w:val="el-GR"/>
              </w:rPr>
              <w:t>Πλάνο Δημοσιότητας</w:t>
            </w:r>
          </w:p>
        </w:tc>
        <w:tc>
          <w:tcPr>
            <w:tcW w:w="940" w:type="pct"/>
            <w:noWrap/>
          </w:tcPr>
          <w:p w14:paraId="71ECEF71" w14:textId="12D64300"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5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c>
          <w:tcPr>
            <w:tcW w:w="856"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946839">
        <w:trPr>
          <w:trHeight w:val="175"/>
        </w:trPr>
        <w:tc>
          <w:tcPr>
            <w:tcW w:w="327"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lastRenderedPageBreak/>
              <w:t>2</w:t>
            </w:r>
          </w:p>
        </w:tc>
        <w:tc>
          <w:tcPr>
            <w:tcW w:w="529" w:type="pct"/>
          </w:tcPr>
          <w:p w14:paraId="4A3686F1" w14:textId="3BB42947"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Π2.</w:t>
            </w:r>
            <w:r w:rsidR="00ED46FE">
              <w:rPr>
                <w:color w:val="000000" w:themeColor="text1"/>
                <w:sz w:val="20"/>
                <w:szCs w:val="20"/>
                <w:lang w:val="el-GR"/>
              </w:rPr>
              <w:t>1 – Π2.7</w:t>
            </w:r>
          </w:p>
        </w:tc>
        <w:tc>
          <w:tcPr>
            <w:tcW w:w="2348" w:type="pct"/>
            <w:noWrap/>
            <w:vAlign w:val="center"/>
          </w:tcPr>
          <w:p w14:paraId="28E3A6BE" w14:textId="5737FFB8" w:rsidR="00F5475A" w:rsidRPr="00E122D5" w:rsidRDefault="00ED46FE" w:rsidP="00E122D5">
            <w:pPr>
              <w:suppressAutoHyphens w:val="0"/>
              <w:spacing w:before="120" w:after="0"/>
              <w:jc w:val="center"/>
              <w:rPr>
                <w:color w:val="000000" w:themeColor="text1"/>
                <w:sz w:val="20"/>
                <w:szCs w:val="20"/>
                <w:lang w:val="el-GR"/>
              </w:rPr>
            </w:pPr>
            <w:r w:rsidRPr="00ED46FE">
              <w:rPr>
                <w:color w:val="000000" w:themeColor="text1"/>
                <w:sz w:val="20"/>
                <w:szCs w:val="20"/>
                <w:lang w:val="el-GR"/>
              </w:rPr>
              <w:t>Μηνιαίες αναφορές Επικοινωνιακής Δράσης και Ενεργειών Επικοινωνίας</w:t>
            </w:r>
          </w:p>
        </w:tc>
        <w:tc>
          <w:tcPr>
            <w:tcW w:w="940" w:type="pct"/>
            <w:noWrap/>
          </w:tcPr>
          <w:p w14:paraId="40807CAC" w14:textId="27525338" w:rsidR="00F5475A" w:rsidRPr="00E122D5" w:rsidRDefault="00ED46FE" w:rsidP="00F5475A">
            <w:pPr>
              <w:suppressAutoHyphens w:val="0"/>
              <w:spacing w:before="120" w:after="0"/>
              <w:jc w:val="center"/>
              <w:rPr>
                <w:color w:val="000000" w:themeColor="text1"/>
                <w:sz w:val="20"/>
                <w:szCs w:val="20"/>
                <w:lang w:val="el-GR"/>
              </w:rPr>
            </w:pPr>
            <w:r>
              <w:rPr>
                <w:color w:val="000000" w:themeColor="text1"/>
                <w:sz w:val="20"/>
                <w:szCs w:val="20"/>
                <w:lang w:val="el-GR"/>
              </w:rPr>
              <w:t>7</w:t>
            </w:r>
            <w:r w:rsidR="00E122D5">
              <w:rPr>
                <w:color w:val="000000" w:themeColor="text1"/>
                <w:sz w:val="20"/>
                <w:szCs w:val="20"/>
                <w:lang w:val="el-GR"/>
              </w:rPr>
              <w:t xml:space="preserve"> μήνες</w:t>
            </w:r>
          </w:p>
        </w:tc>
        <w:tc>
          <w:tcPr>
            <w:tcW w:w="856" w:type="pct"/>
          </w:tcPr>
          <w:p w14:paraId="1C3BAE6D" w14:textId="7F6FAEB0"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r w:rsidR="00E122D5" w:rsidRPr="00E122D5" w14:paraId="1D845EF2" w14:textId="77777777" w:rsidTr="00946839">
        <w:trPr>
          <w:trHeight w:val="175"/>
        </w:trPr>
        <w:tc>
          <w:tcPr>
            <w:tcW w:w="327" w:type="pct"/>
            <w:noWrap/>
          </w:tcPr>
          <w:p w14:paraId="422303F5" w14:textId="7A3B1A9D"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3</w:t>
            </w:r>
          </w:p>
        </w:tc>
        <w:tc>
          <w:tcPr>
            <w:tcW w:w="529" w:type="pct"/>
          </w:tcPr>
          <w:p w14:paraId="545BAF56" w14:textId="0F87989F" w:rsid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Π3.</w:t>
            </w:r>
          </w:p>
        </w:tc>
        <w:tc>
          <w:tcPr>
            <w:tcW w:w="2348" w:type="pct"/>
            <w:noWrap/>
            <w:vAlign w:val="center"/>
          </w:tcPr>
          <w:p w14:paraId="5C624E35" w14:textId="3D91200F" w:rsidR="00E122D5" w:rsidRDefault="00ED46FE" w:rsidP="00E122D5">
            <w:pPr>
              <w:suppressAutoHyphens w:val="0"/>
              <w:spacing w:before="120" w:after="0"/>
              <w:jc w:val="center"/>
              <w:rPr>
                <w:color w:val="000000" w:themeColor="text1"/>
                <w:sz w:val="20"/>
                <w:szCs w:val="20"/>
                <w:lang w:val="el-GR"/>
              </w:rPr>
            </w:pPr>
            <w:r>
              <w:rPr>
                <w:color w:val="000000" w:themeColor="text1"/>
                <w:sz w:val="20"/>
                <w:szCs w:val="20"/>
                <w:lang w:val="el-GR"/>
              </w:rPr>
              <w:t>Έρευνα Πεδίου</w:t>
            </w:r>
          </w:p>
        </w:tc>
        <w:tc>
          <w:tcPr>
            <w:tcW w:w="940" w:type="pct"/>
            <w:noWrap/>
          </w:tcPr>
          <w:p w14:paraId="425F2A89" w14:textId="45D8DAFF" w:rsidR="00E122D5" w:rsidRDefault="00ED46FE" w:rsidP="00F5475A">
            <w:pPr>
              <w:suppressAutoHyphens w:val="0"/>
              <w:spacing w:before="120" w:after="0"/>
              <w:jc w:val="center"/>
              <w:rPr>
                <w:color w:val="000000" w:themeColor="text1"/>
                <w:sz w:val="20"/>
                <w:szCs w:val="20"/>
                <w:lang w:val="el-GR"/>
              </w:rPr>
            </w:pPr>
            <w:r>
              <w:rPr>
                <w:color w:val="000000" w:themeColor="text1"/>
                <w:sz w:val="20"/>
                <w:szCs w:val="20"/>
                <w:lang w:val="el-GR"/>
              </w:rPr>
              <w:t xml:space="preserve">1 </w:t>
            </w:r>
            <w:r w:rsidR="00E122D5">
              <w:rPr>
                <w:color w:val="000000" w:themeColor="text1"/>
                <w:sz w:val="20"/>
                <w:szCs w:val="20"/>
                <w:lang w:val="el-GR"/>
              </w:rPr>
              <w:t>μήν</w:t>
            </w:r>
            <w:r>
              <w:rPr>
                <w:color w:val="000000" w:themeColor="text1"/>
                <w:sz w:val="20"/>
                <w:szCs w:val="20"/>
                <w:lang w:val="el-GR"/>
              </w:rPr>
              <w:t>α</w:t>
            </w:r>
            <w:r w:rsidR="00E122D5">
              <w:rPr>
                <w:color w:val="000000" w:themeColor="text1"/>
                <w:sz w:val="20"/>
                <w:szCs w:val="20"/>
                <w:lang w:val="el-GR"/>
              </w:rPr>
              <w:t>ς</w:t>
            </w:r>
          </w:p>
        </w:tc>
        <w:tc>
          <w:tcPr>
            <w:tcW w:w="856" w:type="pct"/>
          </w:tcPr>
          <w:p w14:paraId="57EF9718" w14:textId="45869DC7"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1 μήνας</w:t>
            </w:r>
          </w:p>
        </w:tc>
      </w:tr>
    </w:tbl>
    <w:p w14:paraId="28EFA1FA" w14:textId="77777777" w:rsidR="008376F9" w:rsidRDefault="008376F9" w:rsidP="008376F9">
      <w:pPr>
        <w:rPr>
          <w:rFonts w:eastAsia="SimSun"/>
          <w:lang w:val="el-GR"/>
        </w:rPr>
      </w:pPr>
    </w:p>
    <w:p w14:paraId="0C25C040" w14:textId="3B3AD572"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6259E1">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2"/>
        </w:numPr>
        <w:ind w:hanging="306"/>
        <w:rPr>
          <w:rFonts w:cs="Tahoma"/>
          <w:szCs w:val="22"/>
          <w:lang w:val="el-GR"/>
        </w:rPr>
      </w:pPr>
      <w:bookmarkStart w:id="458" w:name="_Toc97194370"/>
      <w:bookmarkStart w:id="459" w:name="_Ref122695074"/>
      <w:bookmarkStart w:id="460" w:name="_Toc123831053"/>
      <w:r w:rsidRPr="00EF2204">
        <w:rPr>
          <w:rFonts w:cs="Tahoma"/>
          <w:szCs w:val="22"/>
          <w:lang w:val="el-GR"/>
        </w:rPr>
        <w:t>Ομάδα Έργου/Σχήμα Διοίκησης Έργου</w:t>
      </w:r>
      <w:bookmarkEnd w:id="458"/>
      <w:bookmarkEnd w:id="459"/>
      <w:bookmarkEnd w:id="460"/>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pPr>
        <w:pStyle w:val="4"/>
        <w:numPr>
          <w:ilvl w:val="1"/>
          <w:numId w:val="22"/>
        </w:numPr>
        <w:ind w:hanging="306"/>
        <w:rPr>
          <w:rFonts w:cs="Tahoma"/>
          <w:szCs w:val="22"/>
          <w:lang w:val="el-GR"/>
        </w:rPr>
      </w:pPr>
      <w:bookmarkStart w:id="461" w:name="_Toc97194371"/>
      <w:bookmarkStart w:id="462" w:name="_Ref122695077"/>
      <w:bookmarkStart w:id="463" w:name="_Toc123831054"/>
      <w:r w:rsidRPr="00EF2204">
        <w:rPr>
          <w:rFonts w:cs="Tahoma"/>
          <w:szCs w:val="22"/>
          <w:lang w:val="el-GR"/>
        </w:rPr>
        <w:t>Μεθοδολογία διασφάλισης ποιότητας</w:t>
      </w:r>
      <w:bookmarkEnd w:id="461"/>
      <w:bookmarkEnd w:id="462"/>
      <w:bookmarkEnd w:id="463"/>
      <w:r w:rsidRPr="00EF2204">
        <w:rPr>
          <w:rFonts w:cs="Tahoma"/>
          <w:szCs w:val="22"/>
          <w:lang w:val="el-GR"/>
        </w:rPr>
        <w:tab/>
      </w:r>
    </w:p>
    <w:p w14:paraId="20ACB7DF" w14:textId="55B9241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2"/>
        </w:numPr>
        <w:ind w:hanging="306"/>
        <w:rPr>
          <w:rFonts w:cs="Tahoma"/>
          <w:szCs w:val="22"/>
          <w:lang w:val="el-GR"/>
        </w:rPr>
      </w:pPr>
      <w:bookmarkStart w:id="464" w:name="_Toc97194372"/>
      <w:bookmarkStart w:id="465" w:name="_Toc123831055"/>
      <w:r w:rsidRPr="00EF2204">
        <w:rPr>
          <w:rFonts w:cs="Tahoma"/>
          <w:szCs w:val="22"/>
          <w:lang w:val="el-GR"/>
        </w:rPr>
        <w:t>Τόπος υλοποίησης/ παροχής των υπηρεσιών</w:t>
      </w:r>
      <w:bookmarkEnd w:id="464"/>
      <w:bookmarkEnd w:id="465"/>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66" w:name="_Ref510087011"/>
      <w:bookmarkStart w:id="467" w:name="_Ref40980421"/>
      <w:bookmarkStart w:id="468" w:name="_Toc97194373"/>
      <w:bookmarkStart w:id="469" w:name="_Toc97194478"/>
      <w:bookmarkStart w:id="470" w:name="_Toc123831056"/>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66"/>
      <w:bookmarkEnd w:id="467"/>
      <w:bookmarkEnd w:id="468"/>
      <w:bookmarkEnd w:id="469"/>
      <w:bookmarkEnd w:id="470"/>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75470A" w14:paraId="165082A2" w14:textId="77777777" w:rsidTr="00C651CD">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75470A" w14:paraId="2A952619" w14:textId="77777777" w:rsidTr="00C651CD">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C651CD">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C651CD">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75470A" w14:paraId="4827B480" w14:textId="77777777" w:rsidTr="00C651CD">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C651CD">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75470A" w14:paraId="4F8B1B6A" w14:textId="77777777" w:rsidTr="00C651CD">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C651CD">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5A3DE62D" w14:textId="77777777" w:rsidR="00843444" w:rsidRPr="005D7E53" w:rsidRDefault="00843444" w:rsidP="00C651CD">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13B4376C" w14:textId="77777777" w:rsidR="00843444" w:rsidRPr="005D7E53" w:rsidRDefault="00843444" w:rsidP="00C651CD">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C651CD">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C651CD">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C651CD">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C651CD">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C651CD">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C651CD">
            <w:pPr>
              <w:spacing w:after="0"/>
              <w:jc w:val="center"/>
              <w:rPr>
                <w:rFonts w:cstheme="minorHAnsi"/>
                <w:b/>
                <w:bCs/>
              </w:rPr>
            </w:pPr>
            <w:r w:rsidRPr="00503711">
              <w:rPr>
                <w:rFonts w:cstheme="minorHAnsi"/>
                <w:b/>
                <w:bCs/>
              </w:rPr>
              <w:t>ΠΑΡΑΠΟΜΠΗ</w:t>
            </w:r>
          </w:p>
        </w:tc>
      </w:tr>
      <w:tr w:rsidR="00843444" w:rsidRPr="005D7E53" w14:paraId="1FAB4B83"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411C4835"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6259E1">
              <w:rPr>
                <w:rFonts w:cstheme="minorHAnsi"/>
                <w:lang w:val="el-GR"/>
              </w:rPr>
              <w:t>2.2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C651CD">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C651CD">
            <w:pPr>
              <w:spacing w:after="0"/>
              <w:jc w:val="left"/>
              <w:rPr>
                <w:rFonts w:cstheme="minorHAnsi"/>
                <w:lang w:val="el-GR"/>
              </w:rPr>
            </w:pPr>
          </w:p>
        </w:tc>
      </w:tr>
      <w:tr w:rsidR="00843444" w:rsidRPr="005D7E53" w14:paraId="5765AD88"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4269F6E1"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6259E1">
              <w:rPr>
                <w:rFonts w:cstheme="minorHAnsi"/>
                <w:lang w:val="el-GR"/>
              </w:rPr>
              <w:t>3</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C651CD">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C651CD">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71" w:name="_Toc97194374"/>
      <w:bookmarkStart w:id="472" w:name="_Toc97194479"/>
      <w:bookmarkStart w:id="473" w:name="_Toc123831057"/>
      <w:bookmarkStart w:id="474" w:name="_Ref496624736"/>
      <w:bookmarkStart w:id="475"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71"/>
      <w:bookmarkEnd w:id="472"/>
      <w:bookmarkEnd w:id="473"/>
      <w:r w:rsidR="004A23B9" w:rsidRPr="00603221">
        <w:rPr>
          <w:rFonts w:cs="Tahoma"/>
          <w:color w:val="000099"/>
          <w:lang w:val="el-GR"/>
        </w:rPr>
        <w:t xml:space="preserve"> </w:t>
      </w:r>
      <w:bookmarkEnd w:id="474"/>
      <w:bookmarkEnd w:id="475"/>
    </w:p>
    <w:p w14:paraId="6D97FBB2" w14:textId="77777777" w:rsidR="000F62F0" w:rsidRPr="00603221" w:rsidRDefault="000F62F0" w:rsidP="003329FF">
      <w:pPr>
        <w:pStyle w:val="4"/>
        <w:numPr>
          <w:ilvl w:val="0"/>
          <w:numId w:val="0"/>
        </w:numPr>
        <w:ind w:left="864" w:hanging="864"/>
        <w:rPr>
          <w:rFonts w:cs="Tahoma"/>
          <w:szCs w:val="22"/>
          <w:lang w:val="el-GR"/>
        </w:rPr>
      </w:pPr>
      <w:bookmarkStart w:id="476" w:name="_Ref510086970"/>
      <w:bookmarkStart w:id="477" w:name="_Toc97194375"/>
      <w:bookmarkStart w:id="478" w:name="_Toc123831058"/>
      <w:r w:rsidRPr="00603221">
        <w:rPr>
          <w:rFonts w:cs="Tahoma"/>
          <w:szCs w:val="22"/>
          <w:lang w:val="el-GR"/>
        </w:rPr>
        <w:t>ΕΥΡΩΠΑΙΚΟ ΕΝΙΑΙΟ ΕΓΓΡΑΦΟ ΣΥΜΒΑΣΗΣ (ΕΕΕΣ)</w:t>
      </w:r>
      <w:bookmarkEnd w:id="476"/>
      <w:bookmarkEnd w:id="477"/>
      <w:bookmarkEnd w:id="478"/>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79" w:name="_Ref496624509"/>
      <w:bookmarkStart w:id="480" w:name="_Toc97194376"/>
      <w:bookmarkStart w:id="481" w:name="_Toc97194480"/>
      <w:bookmarkStart w:id="482" w:name="_Toc123831059"/>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79"/>
      <w:bookmarkEnd w:id="480"/>
      <w:bookmarkEnd w:id="481"/>
      <w:bookmarkEnd w:id="482"/>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75470A"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lastRenderedPageBreak/>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83" w:name="_Ref510087097"/>
      <w:bookmarkStart w:id="484" w:name="_Ref40980475"/>
      <w:bookmarkStart w:id="485" w:name="_Ref55324393"/>
      <w:bookmarkStart w:id="486" w:name="_Toc97194377"/>
      <w:bookmarkStart w:id="487" w:name="_Toc97194481"/>
      <w:bookmarkStart w:id="488" w:name="_Toc123831060"/>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83"/>
      <w:bookmarkEnd w:id="484"/>
      <w:bookmarkEnd w:id="485"/>
      <w:bookmarkEnd w:id="486"/>
      <w:bookmarkEnd w:id="487"/>
      <w:bookmarkEnd w:id="488"/>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128A45FE"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6259E1" w:rsidRPr="00EF2204">
              <w:rPr>
                <w:lang w:val="el-GR"/>
              </w:rPr>
              <w:t>Π</w:t>
            </w:r>
            <w:r w:rsidR="006259E1">
              <w:rPr>
                <w:lang w:val="el-GR"/>
              </w:rPr>
              <w:t>εριβάλλον της Σύμβασης</w:t>
            </w:r>
            <w:r>
              <w:rPr>
                <w:lang w:val="el-GR" w:eastAsia="el-GR"/>
              </w:rPr>
              <w:fldChar w:fldCharType="end"/>
            </w:r>
          </w:p>
        </w:tc>
        <w:tc>
          <w:tcPr>
            <w:tcW w:w="1056" w:type="pct"/>
            <w:shd w:val="clear" w:color="auto" w:fill="auto"/>
          </w:tcPr>
          <w:p w14:paraId="4809C313" w14:textId="42253406"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6259E1">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6259E1">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2BE40877"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6259E1">
              <w:rPr>
                <w:lang w:val="el-GR" w:eastAsia="el-GR"/>
              </w:rPr>
              <w:t>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7D3276C8"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259E1">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259E1">
              <w:rPr>
                <w:lang w:val="el-GR" w:eastAsia="el-GR"/>
              </w:rPr>
              <w:t>3.2</w:t>
            </w:r>
            <w:r w:rsidRPr="00843444">
              <w:rPr>
                <w:lang w:val="el-GR" w:eastAsia="el-GR"/>
              </w:rPr>
              <w:fldChar w:fldCharType="end"/>
            </w:r>
            <w:r w:rsidRPr="00843444">
              <w:rPr>
                <w:lang w:val="el-GR" w:eastAsia="el-GR"/>
              </w:rPr>
              <w:t xml:space="preserve">  </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72AFA3BB"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259E1">
              <w:rPr>
                <w:lang w:val="el-GR" w:eastAsia="el-GR"/>
              </w:rPr>
              <w:t>3.3</w:t>
            </w:r>
            <w:r w:rsidRPr="00843444">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643AD81D"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259E1">
              <w:rPr>
                <w:lang w:val="el-GR" w:eastAsia="el-GR"/>
              </w:rPr>
              <w:t>3.4</w:t>
            </w:r>
            <w:r w:rsidRPr="00843444">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71DFD11D"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6259E1" w:rsidRPr="00603221">
              <w:rPr>
                <w:lang w:val="el-GR"/>
              </w:rPr>
              <w:t>ΠΑΡΑΡΤΗΜΑ ΙΙ – Πίνακες Συμμόρφωσης</w:t>
            </w:r>
            <w:r>
              <w:rPr>
                <w:b/>
                <w:lang w:val="el-GR" w:eastAsia="el-GR"/>
              </w:rPr>
              <w:fldChar w:fldCharType="end"/>
            </w:r>
          </w:p>
        </w:tc>
      </w:tr>
      <w:tr w:rsidR="00E36548" w:rsidRPr="0075470A"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17075F60"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6259E1" w:rsidRPr="00603221">
              <w:rPr>
                <w:lang w:val="el-GR"/>
              </w:rPr>
              <w:t xml:space="preserve">ΠΑΡΑΡΤΗΜΑ </w:t>
            </w:r>
            <w:r w:rsidR="006259E1" w:rsidRPr="00603221">
              <w:t>VI</w:t>
            </w:r>
            <w:r w:rsidR="006259E1"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489" w:name="_Ref510087099"/>
      <w:bookmarkStart w:id="490" w:name="_Ref40980023"/>
      <w:bookmarkStart w:id="491" w:name="_Ref40980058"/>
      <w:bookmarkStart w:id="492" w:name="_Ref40980548"/>
      <w:bookmarkStart w:id="493" w:name="_Ref55324421"/>
      <w:bookmarkStart w:id="494" w:name="_Toc97194378"/>
      <w:bookmarkStart w:id="495" w:name="_Toc97194482"/>
      <w:bookmarkStart w:id="496" w:name="_Toc123831061"/>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89"/>
      <w:bookmarkEnd w:id="490"/>
      <w:bookmarkEnd w:id="491"/>
      <w:bookmarkEnd w:id="492"/>
      <w:bookmarkEnd w:id="493"/>
      <w:bookmarkEnd w:id="494"/>
      <w:bookmarkEnd w:id="495"/>
      <w:bookmarkEnd w:id="496"/>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6"/>
        </w:numPr>
        <w:ind w:left="1134" w:hanging="414"/>
        <w:rPr>
          <w:rFonts w:cs="Tahoma"/>
          <w:lang w:val="el-GR"/>
        </w:rPr>
      </w:pPr>
      <w:bookmarkStart w:id="497" w:name="_Toc46178225"/>
      <w:bookmarkStart w:id="498" w:name="_Toc46178713"/>
      <w:bookmarkStart w:id="499" w:name="_Toc46179200"/>
      <w:bookmarkStart w:id="500" w:name="_Toc63254467"/>
      <w:bookmarkStart w:id="501" w:name="_Ref104352824"/>
      <w:bookmarkStart w:id="502" w:name="_Ref104352827"/>
      <w:bookmarkStart w:id="503" w:name="_Ref104352962"/>
      <w:bookmarkStart w:id="504" w:name="_Toc240445882"/>
      <w:bookmarkStart w:id="505" w:name="_Toc366852703"/>
      <w:bookmarkStart w:id="506" w:name="_Toc10632754"/>
      <w:bookmarkStart w:id="507" w:name="_Toc42167521"/>
      <w:bookmarkStart w:id="508" w:name="_Ref52978018"/>
      <w:bookmarkStart w:id="509" w:name="_Toc53671374"/>
      <w:bookmarkStart w:id="510" w:name="_Toc97194384"/>
      <w:bookmarkStart w:id="511" w:name="_Toc97194488"/>
      <w:bookmarkStart w:id="512" w:name="_Toc123831062"/>
      <w:bookmarkEnd w:id="497"/>
      <w:bookmarkEnd w:id="498"/>
      <w:bookmarkEnd w:id="499"/>
      <w:r w:rsidRPr="00C4217E">
        <w:rPr>
          <w:rFonts w:cs="Tahoma"/>
          <w:lang w:val="el-GR"/>
        </w:rPr>
        <w:t>Συγκεντρωτικός Πίνακας Οικονομικής Προσφοράς</w:t>
      </w:r>
      <w:bookmarkEnd w:id="500"/>
      <w:r w:rsidRPr="00C4217E">
        <w:rPr>
          <w:rFonts w:cs="Tahoma"/>
          <w:lang w:val="el-GR"/>
        </w:rPr>
        <w:t xml:space="preserve"> Έργου</w:t>
      </w:r>
      <w:bookmarkEnd w:id="501"/>
      <w:bookmarkEnd w:id="502"/>
      <w:bookmarkEnd w:id="503"/>
      <w:bookmarkEnd w:id="504"/>
      <w:bookmarkEnd w:id="505"/>
      <w:bookmarkEnd w:id="506"/>
      <w:bookmarkEnd w:id="507"/>
      <w:bookmarkEnd w:id="508"/>
      <w:bookmarkEnd w:id="509"/>
      <w:bookmarkEnd w:id="510"/>
      <w:bookmarkEnd w:id="511"/>
      <w:bookmarkEnd w:id="5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C5091E" w:rsidRPr="004C05F8" w14:paraId="6F26F8EC" w14:textId="77777777" w:rsidTr="00842CDC">
        <w:trPr>
          <w:trHeight w:val="284"/>
        </w:trPr>
        <w:tc>
          <w:tcPr>
            <w:tcW w:w="260" w:type="pct"/>
            <w:vAlign w:val="center"/>
          </w:tcPr>
          <w:p w14:paraId="1FEDBB75" w14:textId="77777777" w:rsidR="00C5091E" w:rsidRPr="00840707" w:rsidRDefault="00C5091E" w:rsidP="00C5091E">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531D1D0" w:rsidR="00C5091E" w:rsidRPr="00840707" w:rsidRDefault="00C5091E" w:rsidP="00C5091E">
            <w:pPr>
              <w:keepNext/>
              <w:keepLines/>
              <w:spacing w:before="60" w:after="60"/>
              <w:rPr>
                <w:sz w:val="18"/>
                <w:szCs w:val="18"/>
                <w:lang w:val="el-GR"/>
              </w:rPr>
            </w:pPr>
            <w:r w:rsidRPr="00210693">
              <w:rPr>
                <w:sz w:val="18"/>
                <w:szCs w:val="18"/>
                <w:lang w:val="el-GR"/>
              </w:rPr>
              <w:t xml:space="preserve">Πλάνο δημοσιότητας - Κατάρτιση  </w:t>
            </w:r>
          </w:p>
        </w:tc>
        <w:tc>
          <w:tcPr>
            <w:tcW w:w="624" w:type="pct"/>
          </w:tcPr>
          <w:p w14:paraId="765A5CF7" w14:textId="77777777" w:rsidR="00C5091E" w:rsidRPr="00840707" w:rsidRDefault="00C5091E" w:rsidP="00C5091E">
            <w:pPr>
              <w:keepNext/>
              <w:keepLines/>
              <w:spacing w:before="60" w:after="60"/>
              <w:rPr>
                <w:sz w:val="18"/>
                <w:szCs w:val="18"/>
                <w:lang w:val="el-GR"/>
              </w:rPr>
            </w:pPr>
          </w:p>
        </w:tc>
        <w:tc>
          <w:tcPr>
            <w:tcW w:w="624" w:type="pct"/>
          </w:tcPr>
          <w:p w14:paraId="1498E90A" w14:textId="77777777" w:rsidR="00C5091E" w:rsidRPr="00840707" w:rsidRDefault="00C5091E" w:rsidP="00C5091E">
            <w:pPr>
              <w:keepNext/>
              <w:keepLines/>
              <w:spacing w:before="60" w:after="60"/>
              <w:rPr>
                <w:sz w:val="18"/>
                <w:szCs w:val="18"/>
                <w:lang w:val="el-GR"/>
              </w:rPr>
            </w:pPr>
          </w:p>
        </w:tc>
        <w:tc>
          <w:tcPr>
            <w:tcW w:w="624" w:type="pct"/>
            <w:vAlign w:val="center"/>
          </w:tcPr>
          <w:p w14:paraId="0B89F227" w14:textId="07C46665" w:rsidR="00C5091E" w:rsidRPr="00840707" w:rsidRDefault="00C5091E" w:rsidP="00C5091E">
            <w:pPr>
              <w:keepNext/>
              <w:keepLines/>
              <w:spacing w:before="60" w:after="60"/>
              <w:rPr>
                <w:sz w:val="18"/>
                <w:szCs w:val="18"/>
                <w:lang w:val="el-GR"/>
              </w:rPr>
            </w:pPr>
          </w:p>
        </w:tc>
        <w:tc>
          <w:tcPr>
            <w:tcW w:w="626" w:type="pct"/>
            <w:vAlign w:val="center"/>
          </w:tcPr>
          <w:p w14:paraId="461B780B" w14:textId="77777777" w:rsidR="00C5091E" w:rsidRPr="00840707" w:rsidRDefault="00C5091E" w:rsidP="00C5091E">
            <w:pPr>
              <w:keepNext/>
              <w:keepLines/>
              <w:spacing w:before="60" w:after="60"/>
              <w:rPr>
                <w:sz w:val="18"/>
                <w:szCs w:val="18"/>
                <w:lang w:val="el-GR"/>
              </w:rPr>
            </w:pPr>
          </w:p>
        </w:tc>
        <w:tc>
          <w:tcPr>
            <w:tcW w:w="624" w:type="pct"/>
            <w:vAlign w:val="center"/>
          </w:tcPr>
          <w:p w14:paraId="26D9087A" w14:textId="77777777" w:rsidR="00C5091E" w:rsidRPr="00840707" w:rsidRDefault="00C5091E" w:rsidP="00C5091E">
            <w:pPr>
              <w:keepNext/>
              <w:keepLines/>
              <w:spacing w:before="60" w:after="60"/>
              <w:rPr>
                <w:sz w:val="18"/>
                <w:szCs w:val="18"/>
                <w:lang w:val="el-GR"/>
              </w:rPr>
            </w:pPr>
          </w:p>
        </w:tc>
      </w:tr>
      <w:tr w:rsidR="00C5091E" w:rsidRPr="0075470A" w14:paraId="66952B2C" w14:textId="77777777" w:rsidTr="00842CDC">
        <w:trPr>
          <w:trHeight w:val="284"/>
        </w:trPr>
        <w:tc>
          <w:tcPr>
            <w:tcW w:w="260" w:type="pct"/>
            <w:vAlign w:val="center"/>
          </w:tcPr>
          <w:p w14:paraId="3453DB3A" w14:textId="03A630D2" w:rsidR="00C5091E" w:rsidRPr="00840707" w:rsidRDefault="00C5091E" w:rsidP="00C5091E">
            <w:pPr>
              <w:keepNext/>
              <w:keepLines/>
              <w:spacing w:before="60" w:after="60"/>
              <w:rPr>
                <w:sz w:val="18"/>
                <w:szCs w:val="18"/>
                <w:lang w:val="el-GR"/>
              </w:rPr>
            </w:pPr>
            <w:r>
              <w:rPr>
                <w:sz w:val="18"/>
                <w:szCs w:val="18"/>
                <w:lang w:val="el-GR"/>
              </w:rPr>
              <w:t>2</w:t>
            </w:r>
          </w:p>
        </w:tc>
        <w:tc>
          <w:tcPr>
            <w:tcW w:w="1618" w:type="pct"/>
            <w:vAlign w:val="center"/>
          </w:tcPr>
          <w:p w14:paraId="100E004A" w14:textId="1D84481E" w:rsidR="00C5091E" w:rsidRPr="003E609D" w:rsidRDefault="00C5091E" w:rsidP="00C5091E">
            <w:pPr>
              <w:keepNext/>
              <w:keepLines/>
              <w:spacing w:before="60" w:after="60"/>
              <w:rPr>
                <w:sz w:val="18"/>
                <w:szCs w:val="18"/>
                <w:lang w:val="el-GR"/>
              </w:rPr>
            </w:pPr>
            <w:r w:rsidRPr="00210693">
              <w:rPr>
                <w:sz w:val="18"/>
                <w:szCs w:val="18"/>
                <w:lang w:val="el-GR"/>
              </w:rPr>
              <w:t xml:space="preserve">Πλάνο δημοσιότητας </w:t>
            </w:r>
            <w:r w:rsidRPr="00C5091E">
              <w:rPr>
                <w:sz w:val="18"/>
                <w:szCs w:val="18"/>
                <w:lang w:val="el-GR"/>
              </w:rPr>
              <w:t>–</w:t>
            </w:r>
            <w:r w:rsidRPr="00210693">
              <w:rPr>
                <w:sz w:val="18"/>
                <w:szCs w:val="18"/>
                <w:lang w:val="el-GR"/>
              </w:rPr>
              <w:t xml:space="preserve"> Εκτέλεση</w:t>
            </w:r>
            <w:r w:rsidRPr="00C5091E">
              <w:rPr>
                <w:sz w:val="18"/>
                <w:szCs w:val="18"/>
                <w:lang w:val="el-GR"/>
              </w:rPr>
              <w:t xml:space="preserve"> δράσεων δημοσιότητας</w:t>
            </w:r>
          </w:p>
        </w:tc>
        <w:tc>
          <w:tcPr>
            <w:tcW w:w="624" w:type="pct"/>
          </w:tcPr>
          <w:p w14:paraId="042DBD8D" w14:textId="77777777" w:rsidR="00C5091E" w:rsidRPr="00840707" w:rsidRDefault="00C5091E" w:rsidP="00C5091E">
            <w:pPr>
              <w:keepNext/>
              <w:keepLines/>
              <w:spacing w:before="60" w:after="60"/>
              <w:rPr>
                <w:sz w:val="18"/>
                <w:szCs w:val="18"/>
                <w:lang w:val="el-GR"/>
              </w:rPr>
            </w:pPr>
          </w:p>
        </w:tc>
        <w:tc>
          <w:tcPr>
            <w:tcW w:w="624" w:type="pct"/>
          </w:tcPr>
          <w:p w14:paraId="69CD7335" w14:textId="77777777" w:rsidR="00C5091E" w:rsidRPr="00840707" w:rsidRDefault="00C5091E" w:rsidP="00C5091E">
            <w:pPr>
              <w:keepNext/>
              <w:keepLines/>
              <w:spacing w:before="60" w:after="60"/>
              <w:rPr>
                <w:sz w:val="18"/>
                <w:szCs w:val="18"/>
                <w:lang w:val="el-GR"/>
              </w:rPr>
            </w:pPr>
          </w:p>
        </w:tc>
        <w:tc>
          <w:tcPr>
            <w:tcW w:w="624" w:type="pct"/>
            <w:vAlign w:val="center"/>
          </w:tcPr>
          <w:p w14:paraId="09C99FCF" w14:textId="77777777" w:rsidR="00C5091E" w:rsidRPr="00840707" w:rsidRDefault="00C5091E" w:rsidP="00C5091E">
            <w:pPr>
              <w:keepNext/>
              <w:keepLines/>
              <w:spacing w:before="60" w:after="60"/>
              <w:rPr>
                <w:sz w:val="18"/>
                <w:szCs w:val="18"/>
                <w:lang w:val="el-GR"/>
              </w:rPr>
            </w:pPr>
          </w:p>
        </w:tc>
        <w:tc>
          <w:tcPr>
            <w:tcW w:w="626" w:type="pct"/>
            <w:vAlign w:val="center"/>
          </w:tcPr>
          <w:p w14:paraId="17047CBA" w14:textId="77777777" w:rsidR="00C5091E" w:rsidRPr="00840707" w:rsidRDefault="00C5091E" w:rsidP="00C5091E">
            <w:pPr>
              <w:keepNext/>
              <w:keepLines/>
              <w:spacing w:before="60" w:after="60"/>
              <w:rPr>
                <w:sz w:val="18"/>
                <w:szCs w:val="18"/>
                <w:lang w:val="el-GR"/>
              </w:rPr>
            </w:pPr>
          </w:p>
        </w:tc>
        <w:tc>
          <w:tcPr>
            <w:tcW w:w="624" w:type="pct"/>
            <w:vAlign w:val="center"/>
          </w:tcPr>
          <w:p w14:paraId="2231ABB6" w14:textId="77777777" w:rsidR="00C5091E" w:rsidRPr="00840707" w:rsidRDefault="00C5091E" w:rsidP="00C5091E">
            <w:pPr>
              <w:keepNext/>
              <w:keepLines/>
              <w:spacing w:before="60" w:after="60"/>
              <w:rPr>
                <w:sz w:val="18"/>
                <w:szCs w:val="18"/>
                <w:lang w:val="el-GR"/>
              </w:rPr>
            </w:pPr>
          </w:p>
        </w:tc>
      </w:tr>
      <w:tr w:rsidR="00C5091E" w:rsidRPr="003E609D" w14:paraId="66FCB4F3" w14:textId="77777777" w:rsidTr="00842CDC">
        <w:trPr>
          <w:trHeight w:val="284"/>
        </w:trPr>
        <w:tc>
          <w:tcPr>
            <w:tcW w:w="260" w:type="pct"/>
            <w:vAlign w:val="center"/>
          </w:tcPr>
          <w:p w14:paraId="1E85DB3C" w14:textId="435905E1" w:rsidR="00C5091E" w:rsidRDefault="00C5091E" w:rsidP="00C5091E">
            <w:pPr>
              <w:keepNext/>
              <w:keepLines/>
              <w:spacing w:before="60" w:after="60"/>
              <w:rPr>
                <w:sz w:val="18"/>
                <w:szCs w:val="18"/>
                <w:lang w:val="el-GR"/>
              </w:rPr>
            </w:pPr>
            <w:r>
              <w:rPr>
                <w:sz w:val="18"/>
                <w:szCs w:val="18"/>
                <w:lang w:val="el-GR"/>
              </w:rPr>
              <w:t>3</w:t>
            </w:r>
          </w:p>
        </w:tc>
        <w:tc>
          <w:tcPr>
            <w:tcW w:w="1618" w:type="pct"/>
            <w:vAlign w:val="center"/>
          </w:tcPr>
          <w:p w14:paraId="10384320" w14:textId="76CF6E4D" w:rsidR="00C5091E" w:rsidRPr="003E609D" w:rsidRDefault="00C5091E" w:rsidP="00C5091E">
            <w:pPr>
              <w:keepNext/>
              <w:keepLines/>
              <w:spacing w:before="60" w:after="60"/>
              <w:rPr>
                <w:sz w:val="18"/>
                <w:szCs w:val="18"/>
                <w:lang w:val="el-GR"/>
              </w:rPr>
            </w:pPr>
            <w:r w:rsidRPr="00210693">
              <w:rPr>
                <w:sz w:val="18"/>
                <w:szCs w:val="18"/>
                <w:lang w:val="el-GR"/>
              </w:rPr>
              <w:t>Έρευνα Πεδίου</w:t>
            </w:r>
          </w:p>
        </w:tc>
        <w:tc>
          <w:tcPr>
            <w:tcW w:w="624" w:type="pct"/>
          </w:tcPr>
          <w:p w14:paraId="5973CA30" w14:textId="77777777" w:rsidR="00C5091E" w:rsidRPr="00840707" w:rsidRDefault="00C5091E" w:rsidP="00C5091E">
            <w:pPr>
              <w:keepNext/>
              <w:keepLines/>
              <w:spacing w:before="60" w:after="60"/>
              <w:rPr>
                <w:sz w:val="18"/>
                <w:szCs w:val="18"/>
                <w:lang w:val="el-GR"/>
              </w:rPr>
            </w:pPr>
          </w:p>
        </w:tc>
        <w:tc>
          <w:tcPr>
            <w:tcW w:w="624" w:type="pct"/>
          </w:tcPr>
          <w:p w14:paraId="4A2069AE" w14:textId="77777777" w:rsidR="00C5091E" w:rsidRPr="00840707" w:rsidRDefault="00C5091E" w:rsidP="00C5091E">
            <w:pPr>
              <w:keepNext/>
              <w:keepLines/>
              <w:spacing w:before="60" w:after="60"/>
              <w:rPr>
                <w:sz w:val="18"/>
                <w:szCs w:val="18"/>
                <w:lang w:val="el-GR"/>
              </w:rPr>
            </w:pPr>
          </w:p>
        </w:tc>
        <w:tc>
          <w:tcPr>
            <w:tcW w:w="624" w:type="pct"/>
            <w:vAlign w:val="center"/>
          </w:tcPr>
          <w:p w14:paraId="588314AC" w14:textId="77777777" w:rsidR="00C5091E" w:rsidRPr="00840707" w:rsidRDefault="00C5091E" w:rsidP="00C5091E">
            <w:pPr>
              <w:keepNext/>
              <w:keepLines/>
              <w:spacing w:before="60" w:after="60"/>
              <w:rPr>
                <w:sz w:val="18"/>
                <w:szCs w:val="18"/>
                <w:lang w:val="el-GR"/>
              </w:rPr>
            </w:pPr>
          </w:p>
        </w:tc>
        <w:tc>
          <w:tcPr>
            <w:tcW w:w="626" w:type="pct"/>
            <w:vAlign w:val="center"/>
          </w:tcPr>
          <w:p w14:paraId="37BCE9DE" w14:textId="77777777" w:rsidR="00C5091E" w:rsidRPr="00840707" w:rsidRDefault="00C5091E" w:rsidP="00C5091E">
            <w:pPr>
              <w:keepNext/>
              <w:keepLines/>
              <w:spacing w:before="60" w:after="60"/>
              <w:rPr>
                <w:sz w:val="18"/>
                <w:szCs w:val="18"/>
                <w:lang w:val="el-GR"/>
              </w:rPr>
            </w:pPr>
          </w:p>
        </w:tc>
        <w:tc>
          <w:tcPr>
            <w:tcW w:w="624" w:type="pct"/>
            <w:vAlign w:val="center"/>
          </w:tcPr>
          <w:p w14:paraId="6564CC41" w14:textId="77777777" w:rsidR="00C5091E" w:rsidRPr="00840707" w:rsidRDefault="00C5091E" w:rsidP="00C5091E">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13" w:name="_Ref104352863"/>
      <w:bookmarkStart w:id="514" w:name="_Ref104352865"/>
      <w:bookmarkStart w:id="515" w:name="_Ref104352990"/>
      <w:bookmarkStart w:id="516" w:name="_Toc240445883"/>
      <w:bookmarkStart w:id="517" w:name="_Toc366852704"/>
      <w:bookmarkStart w:id="518" w:name="_Toc10632755"/>
      <w:bookmarkStart w:id="519" w:name="_Toc42167522"/>
    </w:p>
    <w:bookmarkEnd w:id="513"/>
    <w:bookmarkEnd w:id="514"/>
    <w:bookmarkEnd w:id="515"/>
    <w:bookmarkEnd w:id="516"/>
    <w:bookmarkEnd w:id="517"/>
    <w:bookmarkEnd w:id="518"/>
    <w:bookmarkEnd w:id="519"/>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5"/>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0" w:name="_Ref494118533"/>
      <w:bookmarkStart w:id="521" w:name="_Ref40984039"/>
      <w:bookmarkStart w:id="522" w:name="_Toc97194386"/>
      <w:bookmarkStart w:id="523" w:name="_Toc97194490"/>
      <w:bookmarkStart w:id="524" w:name="_Toc123831063"/>
      <w:bookmarkStart w:id="525"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0"/>
      <w:bookmarkEnd w:id="521"/>
      <w:bookmarkEnd w:id="522"/>
      <w:bookmarkEnd w:id="523"/>
      <w:bookmarkEnd w:id="524"/>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5"/>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26" w:name="_Ref496623895"/>
      <w:bookmarkStart w:id="527" w:name="_Ref496624676"/>
      <w:bookmarkStart w:id="528" w:name="_Ref496625135"/>
      <w:bookmarkStart w:id="529" w:name="_Toc97194387"/>
      <w:bookmarkStart w:id="530"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31" w:name="_Toc123831064"/>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26"/>
      <w:bookmarkEnd w:id="527"/>
      <w:bookmarkEnd w:id="528"/>
      <w:bookmarkEnd w:id="529"/>
      <w:bookmarkEnd w:id="530"/>
      <w:bookmarkEnd w:id="531"/>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32" w:name="_Toc43634808"/>
      <w:bookmarkStart w:id="533" w:name="_Toc44821188"/>
      <w:bookmarkStart w:id="534" w:name="_Toc48552980"/>
      <w:bookmarkStart w:id="535" w:name="_Toc49073807"/>
      <w:bookmarkStart w:id="536" w:name="_Toc62559079"/>
      <w:bookmarkStart w:id="537" w:name="_Toc487799701"/>
      <w:bookmarkStart w:id="538" w:name="_Toc97194388"/>
      <w:bookmarkStart w:id="539" w:name="_Toc97194492"/>
      <w:bookmarkStart w:id="540" w:name="_Toc123831065"/>
      <w:r w:rsidRPr="00603221">
        <w:rPr>
          <w:rFonts w:cs="Tahoma"/>
          <w:szCs w:val="22"/>
          <w:u w:val="single"/>
          <w:lang w:val="el-GR"/>
        </w:rPr>
        <w:t>Εγγυητική Επιστολή Συμμετοχής</w:t>
      </w:r>
      <w:bookmarkEnd w:id="532"/>
      <w:bookmarkEnd w:id="533"/>
      <w:bookmarkEnd w:id="534"/>
      <w:bookmarkEnd w:id="535"/>
      <w:bookmarkEnd w:id="536"/>
      <w:bookmarkEnd w:id="537"/>
      <w:bookmarkEnd w:id="538"/>
      <w:bookmarkEnd w:id="539"/>
      <w:bookmarkEnd w:id="540"/>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61ABB1A6"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1"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6259E1">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 </w:t>
      </w:r>
      <w:r w:rsidRPr="00603221">
        <w:rPr>
          <w:lang w:val="el-GR" w:eastAsia="el-GR"/>
        </w:rPr>
        <w:t xml:space="preserve">, </w:t>
      </w:r>
      <w:bookmarkEnd w:id="541"/>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42" w:name="_Toc97194389"/>
      <w:bookmarkStart w:id="543" w:name="_Toc97194493"/>
      <w:bookmarkStart w:id="544" w:name="_Toc123831066"/>
      <w:r w:rsidRPr="00603221">
        <w:rPr>
          <w:rFonts w:cs="Tahoma"/>
          <w:szCs w:val="22"/>
          <w:u w:val="single"/>
          <w:lang w:val="el-GR"/>
        </w:rPr>
        <w:lastRenderedPageBreak/>
        <w:t>Εγγυητική Επιστολή Καλής Εκτέλεσης</w:t>
      </w:r>
      <w:bookmarkEnd w:id="542"/>
      <w:bookmarkEnd w:id="543"/>
      <w:bookmarkEnd w:id="544"/>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45" w:name="_Toc336420407"/>
      <w:r w:rsidRPr="00603221">
        <w:rPr>
          <w:lang w:val="el-GR"/>
        </w:rPr>
        <w:t>ΕΚΔΟΤΗΣ (Πλήρης επωνυμία).......................................................................</w:t>
      </w:r>
      <w:bookmarkEnd w:id="545"/>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21271715" w:rsidR="007A7DCA" w:rsidRPr="00603221" w:rsidRDefault="007A7DCA" w:rsidP="007A7DCA">
      <w:pPr>
        <w:rPr>
          <w:lang w:val="el-GR"/>
        </w:rPr>
      </w:pPr>
      <w:r w:rsidRPr="00603221">
        <w:rPr>
          <w:lang w:val="el-GR"/>
        </w:rPr>
        <w:t xml:space="preserve">Η παρούσα ισχύει μέχρι και την ............... </w:t>
      </w:r>
      <w:bookmarkStart w:id="546"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6259E1">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46"/>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47" w:name="_Toc97194393"/>
      <w:bookmarkStart w:id="548" w:name="_Toc97194497"/>
      <w:bookmarkStart w:id="549" w:name="_Toc123831067"/>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7"/>
      <w:bookmarkEnd w:id="548"/>
      <w:bookmarkEnd w:id="549"/>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0" w:name="_Ref118477993"/>
      <w:bookmarkStart w:id="551" w:name="_Toc123831068"/>
      <w:bookmarkStart w:id="552"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50"/>
      <w:bookmarkEnd w:id="551"/>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2"/>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4BC66" w14:textId="77777777" w:rsidR="00B66585" w:rsidRDefault="00B66585">
      <w:pPr>
        <w:spacing w:after="0"/>
      </w:pPr>
      <w:r>
        <w:separator/>
      </w:r>
    </w:p>
  </w:endnote>
  <w:endnote w:type="continuationSeparator" w:id="0">
    <w:p w14:paraId="3D79E3EE" w14:textId="77777777" w:rsidR="00B66585" w:rsidRDefault="00B66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74457" w:rsidRPr="00A73BD3" w14:paraId="45E08389" w14:textId="77777777" w:rsidTr="003366E9">
      <w:tc>
        <w:tcPr>
          <w:tcW w:w="8747" w:type="dxa"/>
          <w:tcBorders>
            <w:top w:val="single" w:sz="4" w:space="0" w:color="auto"/>
          </w:tcBorders>
        </w:tcPr>
        <w:p w14:paraId="3B6D278A" w14:textId="77777777" w:rsidR="00374457" w:rsidRPr="001E54F6" w:rsidRDefault="00374457"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374457" w:rsidRPr="001E54F6" w:rsidRDefault="00374457"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4126E4">
            <w:rPr>
              <w:rStyle w:val="a3"/>
              <w:rFonts w:cs="Tahoma"/>
              <w:noProof/>
              <w:sz w:val="20"/>
            </w:rPr>
            <w:t>27</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4126E4">
            <w:rPr>
              <w:rStyle w:val="a3"/>
              <w:rFonts w:cs="Tahoma"/>
              <w:noProof/>
              <w:sz w:val="20"/>
            </w:rPr>
            <w:t>89</w:t>
          </w:r>
          <w:r w:rsidRPr="001E54F6">
            <w:rPr>
              <w:rStyle w:val="a3"/>
              <w:rFonts w:cs="Tahoma"/>
              <w:sz w:val="20"/>
            </w:rPr>
            <w:fldChar w:fldCharType="end"/>
          </w:r>
        </w:p>
      </w:tc>
    </w:tr>
  </w:tbl>
  <w:p w14:paraId="5123092B" w14:textId="77777777" w:rsidR="00374457" w:rsidRPr="00603221" w:rsidRDefault="00374457">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374457" w:rsidRPr="00994167" w14:paraId="653895B2" w14:textId="77777777" w:rsidTr="00C651CD">
      <w:trPr>
        <w:jc w:val="center"/>
      </w:trPr>
      <w:tc>
        <w:tcPr>
          <w:tcW w:w="8505" w:type="dxa"/>
          <w:tcBorders>
            <w:top w:val="single" w:sz="4" w:space="0" w:color="auto"/>
          </w:tcBorders>
        </w:tcPr>
        <w:p w14:paraId="4B6685C5" w14:textId="77777777" w:rsidR="00374457" w:rsidRPr="00994167" w:rsidRDefault="0037445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374457" w:rsidRPr="00994167" w:rsidRDefault="0037445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004126E4">
            <w:rPr>
              <w:rFonts w:cs="Calibri"/>
              <w:noProof/>
              <w:szCs w:val="24"/>
            </w:rPr>
            <w:t>84</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004126E4">
            <w:rPr>
              <w:rFonts w:cs="Calibri"/>
              <w:noProof/>
              <w:szCs w:val="24"/>
            </w:rPr>
            <w:t>89</w:t>
          </w:r>
          <w:r w:rsidRPr="00994167">
            <w:rPr>
              <w:rFonts w:cs="Calibri"/>
              <w:noProof/>
              <w:szCs w:val="24"/>
            </w:rPr>
            <w:fldChar w:fldCharType="end"/>
          </w:r>
        </w:p>
      </w:tc>
    </w:tr>
  </w:tbl>
  <w:p w14:paraId="2D0E0305" w14:textId="77777777" w:rsidR="00374457" w:rsidRDefault="0037445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374457" w:rsidRDefault="00374457">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74457" w:rsidRPr="00A73BD3" w14:paraId="630EFE35" w14:textId="77777777" w:rsidTr="003366E9">
      <w:tc>
        <w:tcPr>
          <w:tcW w:w="8747" w:type="dxa"/>
          <w:tcBorders>
            <w:top w:val="single" w:sz="4" w:space="0" w:color="auto"/>
          </w:tcBorders>
        </w:tcPr>
        <w:p w14:paraId="3F9E6FC0" w14:textId="1EEDBCC6" w:rsidR="00374457" w:rsidRPr="003329FF" w:rsidRDefault="00374457"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374457" w:rsidRPr="003329FF" w:rsidRDefault="00374457"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p>
      </w:tc>
    </w:tr>
  </w:tbl>
  <w:p w14:paraId="513B1FDA" w14:textId="77777777" w:rsidR="00374457" w:rsidRDefault="00374457"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88927" w14:textId="77777777" w:rsidR="00B66585" w:rsidRDefault="00B66585">
      <w:pPr>
        <w:spacing w:after="0"/>
      </w:pPr>
      <w:r>
        <w:separator/>
      </w:r>
    </w:p>
  </w:footnote>
  <w:footnote w:type="continuationSeparator" w:id="0">
    <w:p w14:paraId="73E5C041" w14:textId="77777777" w:rsidR="00B66585" w:rsidRDefault="00B66585">
      <w:pPr>
        <w:spacing w:after="0"/>
      </w:pPr>
      <w:r>
        <w:continuationSeparator/>
      </w:r>
    </w:p>
  </w:footnote>
  <w:footnote w:id="1">
    <w:p w14:paraId="43D17F2B" w14:textId="77777777" w:rsidR="00374457" w:rsidRPr="006B2C94" w:rsidRDefault="00374457"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374457" w:rsidRPr="00BD65F6" w:rsidRDefault="00374457"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374457" w:rsidRPr="0029307B" w:rsidRDefault="00374457"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 xml:space="preserve">τον χρόνο έκδοσης και ισχύος των αποδεικτικών μέσων, </w:t>
      </w:r>
      <w:proofErr w:type="spellStart"/>
      <w:r>
        <w:rPr>
          <w:color w:val="FF0000"/>
          <w:lang w:val="el-GR"/>
        </w:rPr>
        <w:t>πρβλ</w:t>
      </w:r>
      <w:proofErr w:type="spellEnd"/>
      <w:r w:rsidRPr="002127C4">
        <w:rPr>
          <w:color w:val="FF0000"/>
          <w:lang w:val="el-GR"/>
        </w:rPr>
        <w:t xml:space="preserve"> </w:t>
      </w:r>
      <w:r>
        <w:rPr>
          <w:color w:val="FF0000"/>
          <w:lang w:val="el-GR"/>
        </w:rPr>
        <w:t xml:space="preserve">και το </w:t>
      </w:r>
      <w:r w:rsidRPr="002127C4">
        <w:rPr>
          <w:color w:val="FF0000"/>
          <w:lang w:val="el-GR"/>
        </w:rPr>
        <w:t xml:space="preserve">με </w:t>
      </w:r>
      <w:proofErr w:type="spellStart"/>
      <w:r w:rsidRPr="002127C4">
        <w:rPr>
          <w:color w:val="FF0000"/>
          <w:lang w:val="el-GR"/>
        </w:rPr>
        <w:t>αρ</w:t>
      </w:r>
      <w:proofErr w:type="spellEnd"/>
      <w:r w:rsidRPr="002127C4">
        <w:rPr>
          <w:color w:val="FF0000"/>
          <w:lang w:val="el-GR"/>
        </w:rPr>
        <w:t xml:space="preserve">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4">
    <w:p w14:paraId="6F98508E" w14:textId="77777777" w:rsidR="00374457" w:rsidRPr="005B2FD1" w:rsidRDefault="00374457"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5">
    <w:p w14:paraId="4157449B" w14:textId="77777777" w:rsidR="00374457" w:rsidRPr="006B2C94" w:rsidRDefault="00374457" w:rsidP="002B2F6A">
      <w:pPr>
        <w:pStyle w:val="af4"/>
        <w:rPr>
          <w:lang w:val="el-GR"/>
        </w:rPr>
      </w:pPr>
      <w:r>
        <w:rPr>
          <w:rStyle w:val="a4"/>
        </w:rPr>
        <w:footnoteRef/>
      </w:r>
      <w:r>
        <w:rPr>
          <w:lang w:val="el-GR"/>
        </w:rPr>
        <w:tab/>
      </w:r>
      <w:r>
        <w:rPr>
          <w:lang w:val="el-GR"/>
        </w:rPr>
        <w:t>Άρθρο 96, παρ. 7 του ν. 4412/2016</w:t>
      </w:r>
    </w:p>
  </w:footnote>
  <w:footnote w:id="6">
    <w:p w14:paraId="4BEFD33D" w14:textId="77777777" w:rsidR="00374457" w:rsidRPr="009C1E20" w:rsidRDefault="00374457" w:rsidP="002B2F6A">
      <w:pPr>
        <w:pStyle w:val="af4"/>
        <w:rPr>
          <w:lang w:val="el-GR"/>
        </w:rPr>
      </w:pPr>
      <w:r>
        <w:rPr>
          <w:rStyle w:val="ab"/>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7">
    <w:p w14:paraId="4A879856" w14:textId="77777777" w:rsidR="00374457" w:rsidRPr="00F93782" w:rsidRDefault="00374457"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8">
    <w:p w14:paraId="02D477BF" w14:textId="77777777" w:rsidR="00374457" w:rsidRPr="00FF4138" w:rsidRDefault="00374457"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AE6537D" w14:textId="77777777" w:rsidR="00374457" w:rsidRPr="00C622A6" w:rsidRDefault="00374457" w:rsidP="005052FB">
      <w:pPr>
        <w:pStyle w:val="af4"/>
        <w:rPr>
          <w:ins w:id="370" w:author="Συντάκτης"/>
          <w:del w:id="371"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10">
    <w:p w14:paraId="711DD93E" w14:textId="77777777" w:rsidR="00374457" w:rsidRPr="00EE7F42" w:rsidRDefault="00374457"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5466D4A2" w:rsidR="00374457" w:rsidRPr="00C82832" w:rsidRDefault="0037445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337D8E">
      <w:rPr>
        <w:sz w:val="20"/>
        <w:szCs w:val="20"/>
        <w:lang w:val="el-GR"/>
      </w:rPr>
      <w:t>«</w:t>
    </w:r>
    <w:r w:rsidRPr="00337D8E">
      <w:rPr>
        <w:b/>
        <w:bCs/>
        <w:sz w:val="20"/>
        <w:szCs w:val="20"/>
        <w:lang w:val="el-GR"/>
      </w:rPr>
      <w:t>Δράσεις Δημοσιότητας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374457" w:rsidRPr="0075470A" w14:paraId="3AF52D6E" w14:textId="77777777" w:rsidTr="00C651CD">
      <w:trPr>
        <w:trHeight w:val="417"/>
      </w:trPr>
      <w:tc>
        <w:tcPr>
          <w:tcW w:w="3104" w:type="dxa"/>
          <w:vMerge w:val="restart"/>
          <w:tcBorders>
            <w:top w:val="nil"/>
            <w:left w:val="nil"/>
            <w:bottom w:val="nil"/>
            <w:right w:val="nil"/>
          </w:tcBorders>
        </w:tcPr>
        <w:p w14:paraId="252F5C47" w14:textId="2A74A1C5" w:rsidR="00374457" w:rsidRPr="00C82DB4" w:rsidRDefault="00374457"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374457" w:rsidRPr="00C82DB4" w:rsidRDefault="00374457"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374457" w:rsidRPr="00C82DB4" w14:paraId="746EBFA4" w14:textId="77777777" w:rsidTr="00C651CD">
      <w:tc>
        <w:tcPr>
          <w:tcW w:w="3104" w:type="dxa"/>
          <w:vMerge/>
          <w:tcBorders>
            <w:left w:val="nil"/>
            <w:bottom w:val="nil"/>
            <w:right w:val="nil"/>
          </w:tcBorders>
        </w:tcPr>
        <w:p w14:paraId="6ADCB684" w14:textId="77777777" w:rsidR="00374457" w:rsidRPr="00C82DB4" w:rsidRDefault="00374457"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374457" w:rsidRPr="00C82DB4" w:rsidRDefault="00374457"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374457" w:rsidRPr="0075470A" w14:paraId="5CCF905B" w14:textId="77777777" w:rsidTr="00C651CD">
      <w:trPr>
        <w:trHeight w:val="301"/>
      </w:trPr>
      <w:tc>
        <w:tcPr>
          <w:tcW w:w="3104" w:type="dxa"/>
          <w:vMerge/>
          <w:tcBorders>
            <w:left w:val="nil"/>
            <w:bottom w:val="nil"/>
            <w:right w:val="nil"/>
          </w:tcBorders>
        </w:tcPr>
        <w:p w14:paraId="57BAF25C" w14:textId="77777777" w:rsidR="00374457" w:rsidRPr="00C82DB4" w:rsidRDefault="00374457"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374457" w:rsidRPr="00C82DB4" w:rsidRDefault="00374457"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374457" w:rsidRPr="006D3DA7" w:rsidRDefault="0037445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00CCC9E0" w:rsidR="00374457" w:rsidRPr="006D3DA7" w:rsidRDefault="0037445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Pr="00337D8E">
      <w:rPr>
        <w:b/>
        <w:bCs/>
        <w:sz w:val="20"/>
        <w:szCs w:val="20"/>
        <w:lang w:val="el-GR"/>
      </w:rPr>
      <w:t>Δράσεις Δημοσιότητας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6F0660">
      <w:rPr>
        <w:b/>
        <w:bCs/>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2C0A5AC1" w:rsidR="00374457" w:rsidRPr="003E609D"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337D8E">
      <w:rPr>
        <w:b/>
        <w:bCs/>
        <w:sz w:val="20"/>
        <w:szCs w:val="20"/>
        <w:lang w:val="el-GR"/>
      </w:rPr>
      <w:t>Δράσεις Δημοσιότητας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1E809A74" w:rsidR="00374457" w:rsidRPr="003E609D"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337D8E">
      <w:rPr>
        <w:b/>
        <w:bCs/>
        <w:sz w:val="20"/>
        <w:szCs w:val="20"/>
        <w:lang w:val="el-GR"/>
      </w:rPr>
      <w:t>Δράσεις Δημοσιότητας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0F65AE21" w:rsidR="00374457" w:rsidRPr="003E609D"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337D8E">
      <w:rPr>
        <w:b/>
        <w:bCs/>
        <w:sz w:val="20"/>
        <w:szCs w:val="20"/>
        <w:lang w:val="el-GR"/>
      </w:rPr>
      <w:t>Δράσεις Δημοσιότητας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2D55BCA"/>
    <w:multiLevelType w:val="hybridMultilevel"/>
    <w:tmpl w:val="D0060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2340E9D"/>
    <w:multiLevelType w:val="multilevel"/>
    <w:tmpl w:val="3334AD20"/>
    <w:numStyleLink w:val="Style4"/>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5"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80629109">
    <w:abstractNumId w:val="1"/>
  </w:num>
  <w:num w:numId="2" w16cid:durableId="1188518826">
    <w:abstractNumId w:val="3"/>
  </w:num>
  <w:num w:numId="3" w16cid:durableId="1506818026">
    <w:abstractNumId w:val="4"/>
  </w:num>
  <w:num w:numId="4" w16cid:durableId="791940520">
    <w:abstractNumId w:val="8"/>
  </w:num>
  <w:num w:numId="5" w16cid:durableId="480856078">
    <w:abstractNumId w:val="9"/>
  </w:num>
  <w:num w:numId="6" w16cid:durableId="1076627138">
    <w:abstractNumId w:val="35"/>
  </w:num>
  <w:num w:numId="7" w16cid:durableId="1647272095">
    <w:abstractNumId w:val="36"/>
  </w:num>
  <w:num w:numId="8" w16cid:durableId="1058670139">
    <w:abstractNumId w:val="19"/>
  </w:num>
  <w:num w:numId="9" w16cid:durableId="1875998646">
    <w:abstractNumId w:val="29"/>
  </w:num>
  <w:num w:numId="10" w16cid:durableId="1444614398">
    <w:abstractNumId w:val="22"/>
  </w:num>
  <w:num w:numId="11" w16cid:durableId="239171114">
    <w:abstractNumId w:val="16"/>
  </w:num>
  <w:num w:numId="12" w16cid:durableId="1908952195">
    <w:abstractNumId w:val="34"/>
  </w:num>
  <w:num w:numId="13" w16cid:durableId="1198615268">
    <w:abstractNumId w:val="38"/>
  </w:num>
  <w:num w:numId="14" w16cid:durableId="674772843">
    <w:abstractNumId w:val="27"/>
  </w:num>
  <w:num w:numId="15" w16cid:durableId="170028807">
    <w:abstractNumId w:val="17"/>
  </w:num>
  <w:num w:numId="16" w16cid:durableId="1565339231">
    <w:abstractNumId w:val="24"/>
  </w:num>
  <w:num w:numId="17" w16cid:durableId="932781002">
    <w:abstractNumId w:val="23"/>
  </w:num>
  <w:num w:numId="18" w16cid:durableId="29308042">
    <w:abstractNumId w:val="15"/>
  </w:num>
  <w:num w:numId="19" w16cid:durableId="6876054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2603214">
    <w:abstractNumId w:val="20"/>
  </w:num>
  <w:num w:numId="21" w16cid:durableId="1192373766">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1839610134">
    <w:abstractNumId w:val="26"/>
  </w:num>
  <w:num w:numId="23" w16cid:durableId="984897525">
    <w:abstractNumId w:val="28"/>
  </w:num>
  <w:num w:numId="24" w16cid:durableId="551845462">
    <w:abstractNumId w:val="33"/>
  </w:num>
  <w:num w:numId="25" w16cid:durableId="1981763232">
    <w:abstractNumId w:val="37"/>
  </w:num>
  <w:num w:numId="26" w16cid:durableId="775634023">
    <w:abstractNumId w:val="21"/>
  </w:num>
  <w:num w:numId="27" w16cid:durableId="1956136377">
    <w:abstractNumId w:val="18"/>
  </w:num>
  <w:num w:numId="28" w16cid:durableId="165632638">
    <w:abstractNumId w:val="30"/>
  </w:num>
  <w:num w:numId="29" w16cid:durableId="657539808">
    <w:abstractNumId w:val="31"/>
  </w:num>
  <w:num w:numId="30" w16cid:durableId="1388069444">
    <w:abstractNumId w:val="14"/>
  </w:num>
  <w:num w:numId="31" w16cid:durableId="839007402">
    <w:abstractNumId w:val="32"/>
  </w:num>
  <w:num w:numId="32" w16cid:durableId="1177034626">
    <w:abstractNumId w:val="12"/>
  </w:num>
  <w:num w:numId="33" w16cid:durableId="812527498">
    <w:abstractNumId w:val="25"/>
  </w:num>
  <w:num w:numId="34" w16cid:durableId="1422680367">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6AED"/>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5DCF"/>
    <w:rsid w:val="00045F2D"/>
    <w:rsid w:val="00046044"/>
    <w:rsid w:val="00046293"/>
    <w:rsid w:val="0004724C"/>
    <w:rsid w:val="00047C57"/>
    <w:rsid w:val="000527FB"/>
    <w:rsid w:val="0005488E"/>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2601"/>
    <w:rsid w:val="000738BC"/>
    <w:rsid w:val="00075EF0"/>
    <w:rsid w:val="0008087C"/>
    <w:rsid w:val="00084419"/>
    <w:rsid w:val="00086782"/>
    <w:rsid w:val="00087FEA"/>
    <w:rsid w:val="000905DF"/>
    <w:rsid w:val="00092ADB"/>
    <w:rsid w:val="00092F07"/>
    <w:rsid w:val="00094D2D"/>
    <w:rsid w:val="00095840"/>
    <w:rsid w:val="0009738D"/>
    <w:rsid w:val="000A4A55"/>
    <w:rsid w:val="000A60A0"/>
    <w:rsid w:val="000A7747"/>
    <w:rsid w:val="000B187C"/>
    <w:rsid w:val="000B236D"/>
    <w:rsid w:val="000B3A30"/>
    <w:rsid w:val="000B6F4E"/>
    <w:rsid w:val="000B7FA2"/>
    <w:rsid w:val="000C04E3"/>
    <w:rsid w:val="000C1AAF"/>
    <w:rsid w:val="000C4648"/>
    <w:rsid w:val="000C4B25"/>
    <w:rsid w:val="000C59AD"/>
    <w:rsid w:val="000C5D2B"/>
    <w:rsid w:val="000D2ED0"/>
    <w:rsid w:val="000D5FB8"/>
    <w:rsid w:val="000D6DFD"/>
    <w:rsid w:val="000D6E10"/>
    <w:rsid w:val="000E04A1"/>
    <w:rsid w:val="000E0B6C"/>
    <w:rsid w:val="000E12F1"/>
    <w:rsid w:val="000E178C"/>
    <w:rsid w:val="000E1C5E"/>
    <w:rsid w:val="000E2020"/>
    <w:rsid w:val="000E2462"/>
    <w:rsid w:val="000E27C3"/>
    <w:rsid w:val="000E3C4E"/>
    <w:rsid w:val="000E6B11"/>
    <w:rsid w:val="000E6DC6"/>
    <w:rsid w:val="000F0E29"/>
    <w:rsid w:val="000F62F0"/>
    <w:rsid w:val="000F6FD9"/>
    <w:rsid w:val="000F7CF2"/>
    <w:rsid w:val="00100156"/>
    <w:rsid w:val="00103061"/>
    <w:rsid w:val="00105242"/>
    <w:rsid w:val="00105367"/>
    <w:rsid w:val="00105FBE"/>
    <w:rsid w:val="001061A0"/>
    <w:rsid w:val="00111D5A"/>
    <w:rsid w:val="00114833"/>
    <w:rsid w:val="00115643"/>
    <w:rsid w:val="00116046"/>
    <w:rsid w:val="001201B6"/>
    <w:rsid w:val="001202D5"/>
    <w:rsid w:val="00122891"/>
    <w:rsid w:val="00123153"/>
    <w:rsid w:val="001253B5"/>
    <w:rsid w:val="00125BF8"/>
    <w:rsid w:val="001308CC"/>
    <w:rsid w:val="00130942"/>
    <w:rsid w:val="00130A26"/>
    <w:rsid w:val="001312AF"/>
    <w:rsid w:val="0013350B"/>
    <w:rsid w:val="00133814"/>
    <w:rsid w:val="00133E0F"/>
    <w:rsid w:val="00135A3A"/>
    <w:rsid w:val="00137A93"/>
    <w:rsid w:val="00137DAA"/>
    <w:rsid w:val="0014064C"/>
    <w:rsid w:val="00140781"/>
    <w:rsid w:val="00140CA7"/>
    <w:rsid w:val="00141E27"/>
    <w:rsid w:val="00143040"/>
    <w:rsid w:val="001452C0"/>
    <w:rsid w:val="00146631"/>
    <w:rsid w:val="00147AA3"/>
    <w:rsid w:val="00147B71"/>
    <w:rsid w:val="00151DC8"/>
    <w:rsid w:val="00153F0B"/>
    <w:rsid w:val="00154368"/>
    <w:rsid w:val="00154623"/>
    <w:rsid w:val="0015499C"/>
    <w:rsid w:val="00155375"/>
    <w:rsid w:val="0015675F"/>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7F66"/>
    <w:rsid w:val="001811C1"/>
    <w:rsid w:val="00181C40"/>
    <w:rsid w:val="00182529"/>
    <w:rsid w:val="001852F3"/>
    <w:rsid w:val="001859FA"/>
    <w:rsid w:val="0018629D"/>
    <w:rsid w:val="00186621"/>
    <w:rsid w:val="001867FF"/>
    <w:rsid w:val="001869A5"/>
    <w:rsid w:val="00186BF5"/>
    <w:rsid w:val="00187D66"/>
    <w:rsid w:val="00194C49"/>
    <w:rsid w:val="00195A7F"/>
    <w:rsid w:val="00196E2A"/>
    <w:rsid w:val="001971AE"/>
    <w:rsid w:val="00197834"/>
    <w:rsid w:val="001A317F"/>
    <w:rsid w:val="001A5ED0"/>
    <w:rsid w:val="001A61D3"/>
    <w:rsid w:val="001A6CEB"/>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7A57"/>
    <w:rsid w:val="00210693"/>
    <w:rsid w:val="002124D4"/>
    <w:rsid w:val="0021350B"/>
    <w:rsid w:val="00213B08"/>
    <w:rsid w:val="002145A1"/>
    <w:rsid w:val="00214DD7"/>
    <w:rsid w:val="0021584B"/>
    <w:rsid w:val="00215C1A"/>
    <w:rsid w:val="002165C3"/>
    <w:rsid w:val="00220C6B"/>
    <w:rsid w:val="00221291"/>
    <w:rsid w:val="0022772A"/>
    <w:rsid w:val="00231358"/>
    <w:rsid w:val="002333E4"/>
    <w:rsid w:val="0023731E"/>
    <w:rsid w:val="002373E7"/>
    <w:rsid w:val="00240449"/>
    <w:rsid w:val="0024279E"/>
    <w:rsid w:val="00243C69"/>
    <w:rsid w:val="00243F84"/>
    <w:rsid w:val="00244A68"/>
    <w:rsid w:val="0024503F"/>
    <w:rsid w:val="00245754"/>
    <w:rsid w:val="00246172"/>
    <w:rsid w:val="00246973"/>
    <w:rsid w:val="0025005A"/>
    <w:rsid w:val="00250252"/>
    <w:rsid w:val="00250B80"/>
    <w:rsid w:val="00252398"/>
    <w:rsid w:val="00252498"/>
    <w:rsid w:val="00253F52"/>
    <w:rsid w:val="002548C3"/>
    <w:rsid w:val="002554B6"/>
    <w:rsid w:val="00255F74"/>
    <w:rsid w:val="002604B4"/>
    <w:rsid w:val="002616A3"/>
    <w:rsid w:val="00263C2C"/>
    <w:rsid w:val="00263FBB"/>
    <w:rsid w:val="00264FF1"/>
    <w:rsid w:val="002654F7"/>
    <w:rsid w:val="00265688"/>
    <w:rsid w:val="00270326"/>
    <w:rsid w:val="00272B7A"/>
    <w:rsid w:val="00272F1F"/>
    <w:rsid w:val="00274473"/>
    <w:rsid w:val="002768B4"/>
    <w:rsid w:val="00277F8F"/>
    <w:rsid w:val="0028077E"/>
    <w:rsid w:val="00280B8B"/>
    <w:rsid w:val="00281EC3"/>
    <w:rsid w:val="00282306"/>
    <w:rsid w:val="002858E5"/>
    <w:rsid w:val="00286770"/>
    <w:rsid w:val="00286B99"/>
    <w:rsid w:val="0028724A"/>
    <w:rsid w:val="002906DD"/>
    <w:rsid w:val="00290B29"/>
    <w:rsid w:val="00294393"/>
    <w:rsid w:val="0029545C"/>
    <w:rsid w:val="00295C2E"/>
    <w:rsid w:val="00295FEE"/>
    <w:rsid w:val="0029613C"/>
    <w:rsid w:val="00296F4A"/>
    <w:rsid w:val="002A0196"/>
    <w:rsid w:val="002A02F5"/>
    <w:rsid w:val="002A0D47"/>
    <w:rsid w:val="002A332A"/>
    <w:rsid w:val="002A3476"/>
    <w:rsid w:val="002A37B5"/>
    <w:rsid w:val="002A5438"/>
    <w:rsid w:val="002A63C2"/>
    <w:rsid w:val="002A65B3"/>
    <w:rsid w:val="002A7C7B"/>
    <w:rsid w:val="002B04BB"/>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F15FA"/>
    <w:rsid w:val="002F2BED"/>
    <w:rsid w:val="002F2E92"/>
    <w:rsid w:val="002F337B"/>
    <w:rsid w:val="002F345D"/>
    <w:rsid w:val="002F5250"/>
    <w:rsid w:val="002F5759"/>
    <w:rsid w:val="002F59FE"/>
    <w:rsid w:val="002F6676"/>
    <w:rsid w:val="002F718F"/>
    <w:rsid w:val="002F74B3"/>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2640F"/>
    <w:rsid w:val="00331981"/>
    <w:rsid w:val="00332192"/>
    <w:rsid w:val="003329FF"/>
    <w:rsid w:val="0033462B"/>
    <w:rsid w:val="00334AD6"/>
    <w:rsid w:val="00334FCA"/>
    <w:rsid w:val="003352C8"/>
    <w:rsid w:val="003355E7"/>
    <w:rsid w:val="003366E9"/>
    <w:rsid w:val="00336E40"/>
    <w:rsid w:val="00337D8E"/>
    <w:rsid w:val="00341581"/>
    <w:rsid w:val="0034186C"/>
    <w:rsid w:val="00341F6A"/>
    <w:rsid w:val="003423F4"/>
    <w:rsid w:val="00343BB2"/>
    <w:rsid w:val="00343E94"/>
    <w:rsid w:val="00344FB9"/>
    <w:rsid w:val="0034647E"/>
    <w:rsid w:val="00346ADE"/>
    <w:rsid w:val="00346EFF"/>
    <w:rsid w:val="00347430"/>
    <w:rsid w:val="00352231"/>
    <w:rsid w:val="003528AF"/>
    <w:rsid w:val="0035494D"/>
    <w:rsid w:val="0035781F"/>
    <w:rsid w:val="00357CEB"/>
    <w:rsid w:val="00363799"/>
    <w:rsid w:val="00365129"/>
    <w:rsid w:val="0036512D"/>
    <w:rsid w:val="00366319"/>
    <w:rsid w:val="0036645B"/>
    <w:rsid w:val="00367AD5"/>
    <w:rsid w:val="00370D99"/>
    <w:rsid w:val="00370EB2"/>
    <w:rsid w:val="00371877"/>
    <w:rsid w:val="00372204"/>
    <w:rsid w:val="00372DB8"/>
    <w:rsid w:val="00373B83"/>
    <w:rsid w:val="00374457"/>
    <w:rsid w:val="003744A8"/>
    <w:rsid w:val="00375FD8"/>
    <w:rsid w:val="00376A3A"/>
    <w:rsid w:val="00377A13"/>
    <w:rsid w:val="00380F25"/>
    <w:rsid w:val="003822A5"/>
    <w:rsid w:val="003844DC"/>
    <w:rsid w:val="00384C5F"/>
    <w:rsid w:val="00385477"/>
    <w:rsid w:val="003859F5"/>
    <w:rsid w:val="00387954"/>
    <w:rsid w:val="00390733"/>
    <w:rsid w:val="0039187D"/>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16A5"/>
    <w:rsid w:val="003C2BEF"/>
    <w:rsid w:val="003C5B37"/>
    <w:rsid w:val="003D0035"/>
    <w:rsid w:val="003D047E"/>
    <w:rsid w:val="003D0692"/>
    <w:rsid w:val="003D154A"/>
    <w:rsid w:val="003D1750"/>
    <w:rsid w:val="003D21DA"/>
    <w:rsid w:val="003D3032"/>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6F09"/>
    <w:rsid w:val="003F7D30"/>
    <w:rsid w:val="00400357"/>
    <w:rsid w:val="004004AE"/>
    <w:rsid w:val="00401C3F"/>
    <w:rsid w:val="0040268E"/>
    <w:rsid w:val="00402DA7"/>
    <w:rsid w:val="0040438A"/>
    <w:rsid w:val="00405F8E"/>
    <w:rsid w:val="00407351"/>
    <w:rsid w:val="004076A7"/>
    <w:rsid w:val="004119B6"/>
    <w:rsid w:val="0041248A"/>
    <w:rsid w:val="004126E4"/>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D32"/>
    <w:rsid w:val="00433E35"/>
    <w:rsid w:val="004355E9"/>
    <w:rsid w:val="00437CE2"/>
    <w:rsid w:val="004415F3"/>
    <w:rsid w:val="00441D66"/>
    <w:rsid w:val="004443B1"/>
    <w:rsid w:val="00451F31"/>
    <w:rsid w:val="004552CB"/>
    <w:rsid w:val="00456381"/>
    <w:rsid w:val="00457061"/>
    <w:rsid w:val="00457DC9"/>
    <w:rsid w:val="00460746"/>
    <w:rsid w:val="00461CF6"/>
    <w:rsid w:val="004629AE"/>
    <w:rsid w:val="0046383D"/>
    <w:rsid w:val="00465DC2"/>
    <w:rsid w:val="004717A5"/>
    <w:rsid w:val="0047223E"/>
    <w:rsid w:val="0047274B"/>
    <w:rsid w:val="0047394F"/>
    <w:rsid w:val="004754F1"/>
    <w:rsid w:val="004819F3"/>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3846"/>
    <w:rsid w:val="00493C63"/>
    <w:rsid w:val="0049631E"/>
    <w:rsid w:val="004963E3"/>
    <w:rsid w:val="00497512"/>
    <w:rsid w:val="00497D35"/>
    <w:rsid w:val="00497D93"/>
    <w:rsid w:val="004A04DD"/>
    <w:rsid w:val="004A1634"/>
    <w:rsid w:val="004A23B9"/>
    <w:rsid w:val="004A3382"/>
    <w:rsid w:val="004A4285"/>
    <w:rsid w:val="004A5344"/>
    <w:rsid w:val="004A6155"/>
    <w:rsid w:val="004A7BC0"/>
    <w:rsid w:val="004B162A"/>
    <w:rsid w:val="004B24A7"/>
    <w:rsid w:val="004B29C9"/>
    <w:rsid w:val="004B44F4"/>
    <w:rsid w:val="004B5E49"/>
    <w:rsid w:val="004B759E"/>
    <w:rsid w:val="004B7E25"/>
    <w:rsid w:val="004C05F8"/>
    <w:rsid w:val="004C145A"/>
    <w:rsid w:val="004C19BF"/>
    <w:rsid w:val="004C3A66"/>
    <w:rsid w:val="004C3BBE"/>
    <w:rsid w:val="004C402D"/>
    <w:rsid w:val="004C4576"/>
    <w:rsid w:val="004C54F8"/>
    <w:rsid w:val="004C64D0"/>
    <w:rsid w:val="004C72B8"/>
    <w:rsid w:val="004D042A"/>
    <w:rsid w:val="004D0444"/>
    <w:rsid w:val="004D19FB"/>
    <w:rsid w:val="004D1C23"/>
    <w:rsid w:val="004D3ED7"/>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5C"/>
    <w:rsid w:val="0050219F"/>
    <w:rsid w:val="00504020"/>
    <w:rsid w:val="00505022"/>
    <w:rsid w:val="005052DB"/>
    <w:rsid w:val="005052FB"/>
    <w:rsid w:val="00505BF7"/>
    <w:rsid w:val="00507584"/>
    <w:rsid w:val="00510D76"/>
    <w:rsid w:val="005117CA"/>
    <w:rsid w:val="0051184D"/>
    <w:rsid w:val="00512083"/>
    <w:rsid w:val="005140E7"/>
    <w:rsid w:val="00514DAC"/>
    <w:rsid w:val="005158F1"/>
    <w:rsid w:val="0051599E"/>
    <w:rsid w:val="0052106E"/>
    <w:rsid w:val="00523863"/>
    <w:rsid w:val="00523EEE"/>
    <w:rsid w:val="00523F26"/>
    <w:rsid w:val="005252D6"/>
    <w:rsid w:val="00527ABB"/>
    <w:rsid w:val="005314D0"/>
    <w:rsid w:val="00533BF0"/>
    <w:rsid w:val="00535BFB"/>
    <w:rsid w:val="00536181"/>
    <w:rsid w:val="0054025C"/>
    <w:rsid w:val="0054042A"/>
    <w:rsid w:val="00540A73"/>
    <w:rsid w:val="00542891"/>
    <w:rsid w:val="00544548"/>
    <w:rsid w:val="00544615"/>
    <w:rsid w:val="00544A26"/>
    <w:rsid w:val="005450AE"/>
    <w:rsid w:val="005452CE"/>
    <w:rsid w:val="00545346"/>
    <w:rsid w:val="00550040"/>
    <w:rsid w:val="005502CE"/>
    <w:rsid w:val="00550D8B"/>
    <w:rsid w:val="0055409C"/>
    <w:rsid w:val="005550B0"/>
    <w:rsid w:val="00556A23"/>
    <w:rsid w:val="005573FC"/>
    <w:rsid w:val="00560C7F"/>
    <w:rsid w:val="0056194A"/>
    <w:rsid w:val="005632FF"/>
    <w:rsid w:val="00565241"/>
    <w:rsid w:val="00567706"/>
    <w:rsid w:val="005709FC"/>
    <w:rsid w:val="0057126B"/>
    <w:rsid w:val="00573F8E"/>
    <w:rsid w:val="00574DB6"/>
    <w:rsid w:val="0057514C"/>
    <w:rsid w:val="00576767"/>
    <w:rsid w:val="00580A0B"/>
    <w:rsid w:val="00580BCD"/>
    <w:rsid w:val="0058155F"/>
    <w:rsid w:val="005818CF"/>
    <w:rsid w:val="00582A95"/>
    <w:rsid w:val="0058394A"/>
    <w:rsid w:val="00585042"/>
    <w:rsid w:val="00586C4A"/>
    <w:rsid w:val="005875C2"/>
    <w:rsid w:val="00592BCD"/>
    <w:rsid w:val="00592F60"/>
    <w:rsid w:val="00594FE8"/>
    <w:rsid w:val="00596075"/>
    <w:rsid w:val="00597F8A"/>
    <w:rsid w:val="005A0ACC"/>
    <w:rsid w:val="005A1609"/>
    <w:rsid w:val="005A1CDF"/>
    <w:rsid w:val="005A1E91"/>
    <w:rsid w:val="005A3530"/>
    <w:rsid w:val="005A402F"/>
    <w:rsid w:val="005A4339"/>
    <w:rsid w:val="005A4DB0"/>
    <w:rsid w:val="005A6D1D"/>
    <w:rsid w:val="005A6D30"/>
    <w:rsid w:val="005A74FF"/>
    <w:rsid w:val="005B1089"/>
    <w:rsid w:val="005B1D5A"/>
    <w:rsid w:val="005B2CE7"/>
    <w:rsid w:val="005B2FB9"/>
    <w:rsid w:val="005B4566"/>
    <w:rsid w:val="005B57E8"/>
    <w:rsid w:val="005B6E69"/>
    <w:rsid w:val="005C1119"/>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6F5C"/>
    <w:rsid w:val="005D73ED"/>
    <w:rsid w:val="005D780B"/>
    <w:rsid w:val="005E433F"/>
    <w:rsid w:val="005E7812"/>
    <w:rsid w:val="005E7CFF"/>
    <w:rsid w:val="005F1735"/>
    <w:rsid w:val="005F219A"/>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4898"/>
    <w:rsid w:val="00621A10"/>
    <w:rsid w:val="00621C15"/>
    <w:rsid w:val="00621EF0"/>
    <w:rsid w:val="00623457"/>
    <w:rsid w:val="00624353"/>
    <w:rsid w:val="006250CC"/>
    <w:rsid w:val="006259E1"/>
    <w:rsid w:val="00626490"/>
    <w:rsid w:val="006266B1"/>
    <w:rsid w:val="00635DF7"/>
    <w:rsid w:val="0063694E"/>
    <w:rsid w:val="00636D5B"/>
    <w:rsid w:val="00641561"/>
    <w:rsid w:val="00641C65"/>
    <w:rsid w:val="0064201A"/>
    <w:rsid w:val="00642D4B"/>
    <w:rsid w:val="00643224"/>
    <w:rsid w:val="00643AB6"/>
    <w:rsid w:val="00644158"/>
    <w:rsid w:val="0064449A"/>
    <w:rsid w:val="00644670"/>
    <w:rsid w:val="006458F8"/>
    <w:rsid w:val="00646262"/>
    <w:rsid w:val="00647B24"/>
    <w:rsid w:val="00650393"/>
    <w:rsid w:val="0065188A"/>
    <w:rsid w:val="00651A97"/>
    <w:rsid w:val="00653F07"/>
    <w:rsid w:val="006559B4"/>
    <w:rsid w:val="006572C1"/>
    <w:rsid w:val="006607CE"/>
    <w:rsid w:val="00661F3B"/>
    <w:rsid w:val="00670E43"/>
    <w:rsid w:val="006712BB"/>
    <w:rsid w:val="006712BF"/>
    <w:rsid w:val="006719D5"/>
    <w:rsid w:val="00671CE2"/>
    <w:rsid w:val="006726E4"/>
    <w:rsid w:val="00672C9B"/>
    <w:rsid w:val="00672DE1"/>
    <w:rsid w:val="00673490"/>
    <w:rsid w:val="00675282"/>
    <w:rsid w:val="006755FB"/>
    <w:rsid w:val="0067674B"/>
    <w:rsid w:val="006771AF"/>
    <w:rsid w:val="00680005"/>
    <w:rsid w:val="00683114"/>
    <w:rsid w:val="00683307"/>
    <w:rsid w:val="006838F7"/>
    <w:rsid w:val="00685B7D"/>
    <w:rsid w:val="00685FDF"/>
    <w:rsid w:val="0068732F"/>
    <w:rsid w:val="00687D77"/>
    <w:rsid w:val="00687F93"/>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D17B0"/>
    <w:rsid w:val="006D3DA7"/>
    <w:rsid w:val="006D523A"/>
    <w:rsid w:val="006D5EF5"/>
    <w:rsid w:val="006D70E7"/>
    <w:rsid w:val="006E092B"/>
    <w:rsid w:val="006E4901"/>
    <w:rsid w:val="006E4C2E"/>
    <w:rsid w:val="006E5AB3"/>
    <w:rsid w:val="006E5DB7"/>
    <w:rsid w:val="006E75EE"/>
    <w:rsid w:val="006E7ADD"/>
    <w:rsid w:val="006F0660"/>
    <w:rsid w:val="006F430F"/>
    <w:rsid w:val="006F4821"/>
    <w:rsid w:val="006F691A"/>
    <w:rsid w:val="00701BF0"/>
    <w:rsid w:val="00704D1F"/>
    <w:rsid w:val="007059C8"/>
    <w:rsid w:val="007060B5"/>
    <w:rsid w:val="007079D6"/>
    <w:rsid w:val="0071259E"/>
    <w:rsid w:val="0071303E"/>
    <w:rsid w:val="00713656"/>
    <w:rsid w:val="00715492"/>
    <w:rsid w:val="00716C59"/>
    <w:rsid w:val="007173E9"/>
    <w:rsid w:val="0071754A"/>
    <w:rsid w:val="007201B2"/>
    <w:rsid w:val="00720790"/>
    <w:rsid w:val="00720EE6"/>
    <w:rsid w:val="00722D14"/>
    <w:rsid w:val="00723994"/>
    <w:rsid w:val="00725FEA"/>
    <w:rsid w:val="0072750F"/>
    <w:rsid w:val="00730200"/>
    <w:rsid w:val="00730982"/>
    <w:rsid w:val="00730E2E"/>
    <w:rsid w:val="00730FB9"/>
    <w:rsid w:val="007340CA"/>
    <w:rsid w:val="0074334B"/>
    <w:rsid w:val="00743739"/>
    <w:rsid w:val="00743848"/>
    <w:rsid w:val="00745634"/>
    <w:rsid w:val="00747739"/>
    <w:rsid w:val="0075145D"/>
    <w:rsid w:val="0075146F"/>
    <w:rsid w:val="0075191E"/>
    <w:rsid w:val="007541C6"/>
    <w:rsid w:val="00754574"/>
    <w:rsid w:val="0075470A"/>
    <w:rsid w:val="00754F62"/>
    <w:rsid w:val="00755711"/>
    <w:rsid w:val="007574C4"/>
    <w:rsid w:val="00760738"/>
    <w:rsid w:val="00762389"/>
    <w:rsid w:val="007662F0"/>
    <w:rsid w:val="00766AC6"/>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396E"/>
    <w:rsid w:val="00793D43"/>
    <w:rsid w:val="00796046"/>
    <w:rsid w:val="007A0404"/>
    <w:rsid w:val="007A0CF7"/>
    <w:rsid w:val="007A2205"/>
    <w:rsid w:val="007A29CC"/>
    <w:rsid w:val="007A36BD"/>
    <w:rsid w:val="007A3AC0"/>
    <w:rsid w:val="007A42C6"/>
    <w:rsid w:val="007A778C"/>
    <w:rsid w:val="007A7DCA"/>
    <w:rsid w:val="007B024B"/>
    <w:rsid w:val="007B5925"/>
    <w:rsid w:val="007B62F5"/>
    <w:rsid w:val="007C009B"/>
    <w:rsid w:val="007C06F4"/>
    <w:rsid w:val="007C3D4C"/>
    <w:rsid w:val="007C4F19"/>
    <w:rsid w:val="007C6571"/>
    <w:rsid w:val="007C6DF1"/>
    <w:rsid w:val="007C6E3D"/>
    <w:rsid w:val="007D167A"/>
    <w:rsid w:val="007D2CC2"/>
    <w:rsid w:val="007D3A48"/>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40A2"/>
    <w:rsid w:val="007F7282"/>
    <w:rsid w:val="007F7398"/>
    <w:rsid w:val="00800496"/>
    <w:rsid w:val="00801202"/>
    <w:rsid w:val="00801521"/>
    <w:rsid w:val="008037A6"/>
    <w:rsid w:val="00803EC4"/>
    <w:rsid w:val="00806C9F"/>
    <w:rsid w:val="00806FAB"/>
    <w:rsid w:val="0080736B"/>
    <w:rsid w:val="00810EBB"/>
    <w:rsid w:val="00811DEB"/>
    <w:rsid w:val="008129E2"/>
    <w:rsid w:val="0081422D"/>
    <w:rsid w:val="00814752"/>
    <w:rsid w:val="0081766D"/>
    <w:rsid w:val="00821852"/>
    <w:rsid w:val="0082284D"/>
    <w:rsid w:val="008246E5"/>
    <w:rsid w:val="00824E13"/>
    <w:rsid w:val="008277DE"/>
    <w:rsid w:val="00827C49"/>
    <w:rsid w:val="00827CEF"/>
    <w:rsid w:val="008306FF"/>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50EBA"/>
    <w:rsid w:val="00853A4C"/>
    <w:rsid w:val="00854F57"/>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F95"/>
    <w:rsid w:val="008A116E"/>
    <w:rsid w:val="008A2615"/>
    <w:rsid w:val="008A3546"/>
    <w:rsid w:val="008A3DAA"/>
    <w:rsid w:val="008A3FC9"/>
    <w:rsid w:val="008A4C03"/>
    <w:rsid w:val="008B04E3"/>
    <w:rsid w:val="008B18E4"/>
    <w:rsid w:val="008B41C9"/>
    <w:rsid w:val="008B4966"/>
    <w:rsid w:val="008B546A"/>
    <w:rsid w:val="008B685D"/>
    <w:rsid w:val="008B6FE1"/>
    <w:rsid w:val="008B7637"/>
    <w:rsid w:val="008C0BF3"/>
    <w:rsid w:val="008C3823"/>
    <w:rsid w:val="008C4A29"/>
    <w:rsid w:val="008C6F6A"/>
    <w:rsid w:val="008C7FFC"/>
    <w:rsid w:val="008D181B"/>
    <w:rsid w:val="008D1CFE"/>
    <w:rsid w:val="008D5706"/>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30A45"/>
    <w:rsid w:val="00930E97"/>
    <w:rsid w:val="009325D7"/>
    <w:rsid w:val="00932CAD"/>
    <w:rsid w:val="009331B5"/>
    <w:rsid w:val="00933266"/>
    <w:rsid w:val="00934091"/>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6F62"/>
    <w:rsid w:val="00957117"/>
    <w:rsid w:val="00957A03"/>
    <w:rsid w:val="0096190B"/>
    <w:rsid w:val="009649DC"/>
    <w:rsid w:val="00964D8C"/>
    <w:rsid w:val="009652BD"/>
    <w:rsid w:val="0096539B"/>
    <w:rsid w:val="009658D3"/>
    <w:rsid w:val="00966FED"/>
    <w:rsid w:val="00970864"/>
    <w:rsid w:val="009715CE"/>
    <w:rsid w:val="009732FC"/>
    <w:rsid w:val="00976CBB"/>
    <w:rsid w:val="00980AED"/>
    <w:rsid w:val="00980FFC"/>
    <w:rsid w:val="0098350A"/>
    <w:rsid w:val="00983B09"/>
    <w:rsid w:val="00984A46"/>
    <w:rsid w:val="0098582F"/>
    <w:rsid w:val="00985ED9"/>
    <w:rsid w:val="00986151"/>
    <w:rsid w:val="00987460"/>
    <w:rsid w:val="009877DD"/>
    <w:rsid w:val="00990911"/>
    <w:rsid w:val="009914CC"/>
    <w:rsid w:val="00993706"/>
    <w:rsid w:val="00994167"/>
    <w:rsid w:val="00996C3E"/>
    <w:rsid w:val="00997953"/>
    <w:rsid w:val="009A0F79"/>
    <w:rsid w:val="009A1C0F"/>
    <w:rsid w:val="009A284F"/>
    <w:rsid w:val="009A2B17"/>
    <w:rsid w:val="009A3D76"/>
    <w:rsid w:val="009A3E22"/>
    <w:rsid w:val="009A4DBA"/>
    <w:rsid w:val="009A656D"/>
    <w:rsid w:val="009A66CB"/>
    <w:rsid w:val="009B195F"/>
    <w:rsid w:val="009B1A8B"/>
    <w:rsid w:val="009B278A"/>
    <w:rsid w:val="009B5911"/>
    <w:rsid w:val="009B6AAD"/>
    <w:rsid w:val="009C0AFF"/>
    <w:rsid w:val="009C14A3"/>
    <w:rsid w:val="009C1885"/>
    <w:rsid w:val="009C1BEB"/>
    <w:rsid w:val="009C1F70"/>
    <w:rsid w:val="009C3C60"/>
    <w:rsid w:val="009C54A1"/>
    <w:rsid w:val="009C5EA6"/>
    <w:rsid w:val="009C6FF6"/>
    <w:rsid w:val="009D2D0A"/>
    <w:rsid w:val="009D3802"/>
    <w:rsid w:val="009D3BDA"/>
    <w:rsid w:val="009D5082"/>
    <w:rsid w:val="009E1A71"/>
    <w:rsid w:val="009E2028"/>
    <w:rsid w:val="009E25A5"/>
    <w:rsid w:val="009E2813"/>
    <w:rsid w:val="009E2949"/>
    <w:rsid w:val="009E35AB"/>
    <w:rsid w:val="009E3BD5"/>
    <w:rsid w:val="009E58E5"/>
    <w:rsid w:val="009F2455"/>
    <w:rsid w:val="009F473A"/>
    <w:rsid w:val="009F623E"/>
    <w:rsid w:val="009F688B"/>
    <w:rsid w:val="00A00118"/>
    <w:rsid w:val="00A01EC2"/>
    <w:rsid w:val="00A05069"/>
    <w:rsid w:val="00A06BE3"/>
    <w:rsid w:val="00A07192"/>
    <w:rsid w:val="00A12F7D"/>
    <w:rsid w:val="00A204F8"/>
    <w:rsid w:val="00A20DEF"/>
    <w:rsid w:val="00A22261"/>
    <w:rsid w:val="00A22456"/>
    <w:rsid w:val="00A22DAD"/>
    <w:rsid w:val="00A23DF2"/>
    <w:rsid w:val="00A23EAB"/>
    <w:rsid w:val="00A2526D"/>
    <w:rsid w:val="00A25A00"/>
    <w:rsid w:val="00A30F24"/>
    <w:rsid w:val="00A31B41"/>
    <w:rsid w:val="00A334BA"/>
    <w:rsid w:val="00A406A5"/>
    <w:rsid w:val="00A41B17"/>
    <w:rsid w:val="00A41E03"/>
    <w:rsid w:val="00A4342C"/>
    <w:rsid w:val="00A43B99"/>
    <w:rsid w:val="00A44458"/>
    <w:rsid w:val="00A449C6"/>
    <w:rsid w:val="00A4737C"/>
    <w:rsid w:val="00A50B57"/>
    <w:rsid w:val="00A5214E"/>
    <w:rsid w:val="00A52A34"/>
    <w:rsid w:val="00A54AB4"/>
    <w:rsid w:val="00A5670E"/>
    <w:rsid w:val="00A57790"/>
    <w:rsid w:val="00A57BD8"/>
    <w:rsid w:val="00A57FE4"/>
    <w:rsid w:val="00A60B6C"/>
    <w:rsid w:val="00A6133A"/>
    <w:rsid w:val="00A6137F"/>
    <w:rsid w:val="00A613D1"/>
    <w:rsid w:val="00A61AA7"/>
    <w:rsid w:val="00A632B2"/>
    <w:rsid w:val="00A651BA"/>
    <w:rsid w:val="00A65653"/>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69D"/>
    <w:rsid w:val="00A96A46"/>
    <w:rsid w:val="00A977D0"/>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5EFF"/>
    <w:rsid w:val="00AC6490"/>
    <w:rsid w:val="00AD2F7C"/>
    <w:rsid w:val="00AD3C9D"/>
    <w:rsid w:val="00AD3D39"/>
    <w:rsid w:val="00AD558F"/>
    <w:rsid w:val="00AD681F"/>
    <w:rsid w:val="00AD6824"/>
    <w:rsid w:val="00AD70BB"/>
    <w:rsid w:val="00AD76E6"/>
    <w:rsid w:val="00AD7DFB"/>
    <w:rsid w:val="00AE09AD"/>
    <w:rsid w:val="00AE1240"/>
    <w:rsid w:val="00AE21AF"/>
    <w:rsid w:val="00AE28D7"/>
    <w:rsid w:val="00AE32CA"/>
    <w:rsid w:val="00AE3E98"/>
    <w:rsid w:val="00AE5595"/>
    <w:rsid w:val="00AE5B7C"/>
    <w:rsid w:val="00AF20F1"/>
    <w:rsid w:val="00AF4A90"/>
    <w:rsid w:val="00AF6BC2"/>
    <w:rsid w:val="00AF7640"/>
    <w:rsid w:val="00AF7A8A"/>
    <w:rsid w:val="00B00DE1"/>
    <w:rsid w:val="00B01EF6"/>
    <w:rsid w:val="00B02D71"/>
    <w:rsid w:val="00B048E7"/>
    <w:rsid w:val="00B04AF3"/>
    <w:rsid w:val="00B04C97"/>
    <w:rsid w:val="00B05B5D"/>
    <w:rsid w:val="00B07864"/>
    <w:rsid w:val="00B07C02"/>
    <w:rsid w:val="00B11217"/>
    <w:rsid w:val="00B1145F"/>
    <w:rsid w:val="00B1259E"/>
    <w:rsid w:val="00B143DA"/>
    <w:rsid w:val="00B16B8B"/>
    <w:rsid w:val="00B20201"/>
    <w:rsid w:val="00B21041"/>
    <w:rsid w:val="00B21220"/>
    <w:rsid w:val="00B2164A"/>
    <w:rsid w:val="00B21B27"/>
    <w:rsid w:val="00B21E1B"/>
    <w:rsid w:val="00B21F56"/>
    <w:rsid w:val="00B22C3C"/>
    <w:rsid w:val="00B22F8D"/>
    <w:rsid w:val="00B23FCC"/>
    <w:rsid w:val="00B256BC"/>
    <w:rsid w:val="00B305B0"/>
    <w:rsid w:val="00B3313C"/>
    <w:rsid w:val="00B34884"/>
    <w:rsid w:val="00B3743C"/>
    <w:rsid w:val="00B3759B"/>
    <w:rsid w:val="00B37D0A"/>
    <w:rsid w:val="00B40363"/>
    <w:rsid w:val="00B40B33"/>
    <w:rsid w:val="00B411FF"/>
    <w:rsid w:val="00B42BA2"/>
    <w:rsid w:val="00B43BB4"/>
    <w:rsid w:val="00B44182"/>
    <w:rsid w:val="00B4685E"/>
    <w:rsid w:val="00B50C47"/>
    <w:rsid w:val="00B52059"/>
    <w:rsid w:val="00B530BB"/>
    <w:rsid w:val="00B53297"/>
    <w:rsid w:val="00B53859"/>
    <w:rsid w:val="00B55E73"/>
    <w:rsid w:val="00B56A76"/>
    <w:rsid w:val="00B6066A"/>
    <w:rsid w:val="00B60E7A"/>
    <w:rsid w:val="00B6180B"/>
    <w:rsid w:val="00B622FA"/>
    <w:rsid w:val="00B63602"/>
    <w:rsid w:val="00B64F94"/>
    <w:rsid w:val="00B6523D"/>
    <w:rsid w:val="00B65713"/>
    <w:rsid w:val="00B65D70"/>
    <w:rsid w:val="00B66585"/>
    <w:rsid w:val="00B66786"/>
    <w:rsid w:val="00B736B9"/>
    <w:rsid w:val="00B739BB"/>
    <w:rsid w:val="00B765DD"/>
    <w:rsid w:val="00B7731C"/>
    <w:rsid w:val="00B802EF"/>
    <w:rsid w:val="00B8382F"/>
    <w:rsid w:val="00B842C8"/>
    <w:rsid w:val="00B8528C"/>
    <w:rsid w:val="00B852FB"/>
    <w:rsid w:val="00B8545D"/>
    <w:rsid w:val="00B86104"/>
    <w:rsid w:val="00B86703"/>
    <w:rsid w:val="00B8683B"/>
    <w:rsid w:val="00B86F1D"/>
    <w:rsid w:val="00B86F4B"/>
    <w:rsid w:val="00B90581"/>
    <w:rsid w:val="00B90B4B"/>
    <w:rsid w:val="00B9111A"/>
    <w:rsid w:val="00B94118"/>
    <w:rsid w:val="00B941FC"/>
    <w:rsid w:val="00B9437F"/>
    <w:rsid w:val="00B94EF9"/>
    <w:rsid w:val="00B96028"/>
    <w:rsid w:val="00B97398"/>
    <w:rsid w:val="00BA02D6"/>
    <w:rsid w:val="00BA0693"/>
    <w:rsid w:val="00BA1D8E"/>
    <w:rsid w:val="00BA2DC9"/>
    <w:rsid w:val="00BB14D1"/>
    <w:rsid w:val="00BB3801"/>
    <w:rsid w:val="00BB4613"/>
    <w:rsid w:val="00BB555C"/>
    <w:rsid w:val="00BB5BD6"/>
    <w:rsid w:val="00BB63F6"/>
    <w:rsid w:val="00BC485D"/>
    <w:rsid w:val="00BC50F5"/>
    <w:rsid w:val="00BC5C8E"/>
    <w:rsid w:val="00BD0298"/>
    <w:rsid w:val="00BD15F9"/>
    <w:rsid w:val="00BD2017"/>
    <w:rsid w:val="00BD318C"/>
    <w:rsid w:val="00BD358F"/>
    <w:rsid w:val="00BD3F4C"/>
    <w:rsid w:val="00BD55C4"/>
    <w:rsid w:val="00BD5E53"/>
    <w:rsid w:val="00BD6D0B"/>
    <w:rsid w:val="00BD71D8"/>
    <w:rsid w:val="00BE0328"/>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1426"/>
    <w:rsid w:val="00C24419"/>
    <w:rsid w:val="00C25AFF"/>
    <w:rsid w:val="00C277E3"/>
    <w:rsid w:val="00C27C6E"/>
    <w:rsid w:val="00C27CEC"/>
    <w:rsid w:val="00C30252"/>
    <w:rsid w:val="00C32872"/>
    <w:rsid w:val="00C32AE0"/>
    <w:rsid w:val="00C33C73"/>
    <w:rsid w:val="00C34B9F"/>
    <w:rsid w:val="00C35C21"/>
    <w:rsid w:val="00C3643F"/>
    <w:rsid w:val="00C36FBE"/>
    <w:rsid w:val="00C40EC3"/>
    <w:rsid w:val="00C40FB9"/>
    <w:rsid w:val="00C4217E"/>
    <w:rsid w:val="00C442A6"/>
    <w:rsid w:val="00C50319"/>
    <w:rsid w:val="00C5091E"/>
    <w:rsid w:val="00C52DD2"/>
    <w:rsid w:val="00C535AC"/>
    <w:rsid w:val="00C54C91"/>
    <w:rsid w:val="00C570AF"/>
    <w:rsid w:val="00C5722A"/>
    <w:rsid w:val="00C5749E"/>
    <w:rsid w:val="00C57BFF"/>
    <w:rsid w:val="00C622A6"/>
    <w:rsid w:val="00C6427F"/>
    <w:rsid w:val="00C651CD"/>
    <w:rsid w:val="00C6622B"/>
    <w:rsid w:val="00C66EE2"/>
    <w:rsid w:val="00C673A6"/>
    <w:rsid w:val="00C70979"/>
    <w:rsid w:val="00C70B7E"/>
    <w:rsid w:val="00C71236"/>
    <w:rsid w:val="00C71722"/>
    <w:rsid w:val="00C74072"/>
    <w:rsid w:val="00C7538D"/>
    <w:rsid w:val="00C77CBD"/>
    <w:rsid w:val="00C77D57"/>
    <w:rsid w:val="00C81258"/>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5BA"/>
    <w:rsid w:val="00C95ACA"/>
    <w:rsid w:val="00C960CF"/>
    <w:rsid w:val="00C9729F"/>
    <w:rsid w:val="00C9790A"/>
    <w:rsid w:val="00CA11FB"/>
    <w:rsid w:val="00CA1F25"/>
    <w:rsid w:val="00CA2027"/>
    <w:rsid w:val="00CA4C44"/>
    <w:rsid w:val="00CA50A3"/>
    <w:rsid w:val="00CA543A"/>
    <w:rsid w:val="00CA5BBB"/>
    <w:rsid w:val="00CA6082"/>
    <w:rsid w:val="00CA7AEF"/>
    <w:rsid w:val="00CA7CA9"/>
    <w:rsid w:val="00CB09B1"/>
    <w:rsid w:val="00CB1740"/>
    <w:rsid w:val="00CB27A7"/>
    <w:rsid w:val="00CB3073"/>
    <w:rsid w:val="00CB670F"/>
    <w:rsid w:val="00CC2818"/>
    <w:rsid w:val="00CC477D"/>
    <w:rsid w:val="00CC5353"/>
    <w:rsid w:val="00CC5F3F"/>
    <w:rsid w:val="00CD1C1F"/>
    <w:rsid w:val="00CD22D1"/>
    <w:rsid w:val="00CD2A7F"/>
    <w:rsid w:val="00CD3B0E"/>
    <w:rsid w:val="00CD3B97"/>
    <w:rsid w:val="00CD3BDA"/>
    <w:rsid w:val="00CD4206"/>
    <w:rsid w:val="00CD4F51"/>
    <w:rsid w:val="00CD5633"/>
    <w:rsid w:val="00CD5884"/>
    <w:rsid w:val="00CD776A"/>
    <w:rsid w:val="00CD7843"/>
    <w:rsid w:val="00CE0239"/>
    <w:rsid w:val="00CE12C7"/>
    <w:rsid w:val="00CE145E"/>
    <w:rsid w:val="00CE1C80"/>
    <w:rsid w:val="00CE2561"/>
    <w:rsid w:val="00CE3230"/>
    <w:rsid w:val="00CE4960"/>
    <w:rsid w:val="00CE64F0"/>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D61"/>
    <w:rsid w:val="00D472F0"/>
    <w:rsid w:val="00D47603"/>
    <w:rsid w:val="00D50CDE"/>
    <w:rsid w:val="00D50D14"/>
    <w:rsid w:val="00D51954"/>
    <w:rsid w:val="00D5279B"/>
    <w:rsid w:val="00D52D6B"/>
    <w:rsid w:val="00D54321"/>
    <w:rsid w:val="00D54636"/>
    <w:rsid w:val="00D546E0"/>
    <w:rsid w:val="00D547CD"/>
    <w:rsid w:val="00D54FB9"/>
    <w:rsid w:val="00D56132"/>
    <w:rsid w:val="00D6202B"/>
    <w:rsid w:val="00D628DB"/>
    <w:rsid w:val="00D62ABC"/>
    <w:rsid w:val="00D62BA6"/>
    <w:rsid w:val="00D633BE"/>
    <w:rsid w:val="00D670EE"/>
    <w:rsid w:val="00D705C7"/>
    <w:rsid w:val="00D70DF4"/>
    <w:rsid w:val="00D712DF"/>
    <w:rsid w:val="00D72C0C"/>
    <w:rsid w:val="00D743A6"/>
    <w:rsid w:val="00D75347"/>
    <w:rsid w:val="00D75A0F"/>
    <w:rsid w:val="00D76AD7"/>
    <w:rsid w:val="00D77616"/>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6A45"/>
    <w:rsid w:val="00DF6A64"/>
    <w:rsid w:val="00E009C3"/>
    <w:rsid w:val="00E012D7"/>
    <w:rsid w:val="00E01F92"/>
    <w:rsid w:val="00E02986"/>
    <w:rsid w:val="00E03665"/>
    <w:rsid w:val="00E03D45"/>
    <w:rsid w:val="00E03D9F"/>
    <w:rsid w:val="00E049A1"/>
    <w:rsid w:val="00E05F03"/>
    <w:rsid w:val="00E05F3A"/>
    <w:rsid w:val="00E0686B"/>
    <w:rsid w:val="00E122D5"/>
    <w:rsid w:val="00E13273"/>
    <w:rsid w:val="00E1337D"/>
    <w:rsid w:val="00E1385D"/>
    <w:rsid w:val="00E14418"/>
    <w:rsid w:val="00E14FF7"/>
    <w:rsid w:val="00E15015"/>
    <w:rsid w:val="00E15F1E"/>
    <w:rsid w:val="00E167C9"/>
    <w:rsid w:val="00E17CF3"/>
    <w:rsid w:val="00E17EA6"/>
    <w:rsid w:val="00E2271E"/>
    <w:rsid w:val="00E256F9"/>
    <w:rsid w:val="00E30ACC"/>
    <w:rsid w:val="00E30C75"/>
    <w:rsid w:val="00E32531"/>
    <w:rsid w:val="00E348B3"/>
    <w:rsid w:val="00E36548"/>
    <w:rsid w:val="00E403E0"/>
    <w:rsid w:val="00E4164C"/>
    <w:rsid w:val="00E4169B"/>
    <w:rsid w:val="00E41FE4"/>
    <w:rsid w:val="00E428EC"/>
    <w:rsid w:val="00E43EDC"/>
    <w:rsid w:val="00E44F7C"/>
    <w:rsid w:val="00E45012"/>
    <w:rsid w:val="00E457A5"/>
    <w:rsid w:val="00E45842"/>
    <w:rsid w:val="00E4675B"/>
    <w:rsid w:val="00E46C13"/>
    <w:rsid w:val="00E47160"/>
    <w:rsid w:val="00E5020E"/>
    <w:rsid w:val="00E50CFE"/>
    <w:rsid w:val="00E51A16"/>
    <w:rsid w:val="00E536F5"/>
    <w:rsid w:val="00E53D8A"/>
    <w:rsid w:val="00E57533"/>
    <w:rsid w:val="00E6183E"/>
    <w:rsid w:val="00E633B9"/>
    <w:rsid w:val="00E6373E"/>
    <w:rsid w:val="00E64237"/>
    <w:rsid w:val="00E6489A"/>
    <w:rsid w:val="00E67229"/>
    <w:rsid w:val="00E7277B"/>
    <w:rsid w:val="00E72FB5"/>
    <w:rsid w:val="00E73849"/>
    <w:rsid w:val="00E75240"/>
    <w:rsid w:val="00E757DA"/>
    <w:rsid w:val="00E817D9"/>
    <w:rsid w:val="00E83D26"/>
    <w:rsid w:val="00E848F0"/>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5AF5"/>
    <w:rsid w:val="00EB68A5"/>
    <w:rsid w:val="00EB736E"/>
    <w:rsid w:val="00EC271F"/>
    <w:rsid w:val="00EC2CA4"/>
    <w:rsid w:val="00EC638C"/>
    <w:rsid w:val="00EC678C"/>
    <w:rsid w:val="00EC71C5"/>
    <w:rsid w:val="00ED0CBA"/>
    <w:rsid w:val="00ED44A8"/>
    <w:rsid w:val="00ED46FE"/>
    <w:rsid w:val="00ED4715"/>
    <w:rsid w:val="00ED783C"/>
    <w:rsid w:val="00EE109D"/>
    <w:rsid w:val="00EE1E0B"/>
    <w:rsid w:val="00EE2614"/>
    <w:rsid w:val="00EE2684"/>
    <w:rsid w:val="00EE40A0"/>
    <w:rsid w:val="00EE7F42"/>
    <w:rsid w:val="00EF0725"/>
    <w:rsid w:val="00EF2204"/>
    <w:rsid w:val="00EF6F6E"/>
    <w:rsid w:val="00F005B4"/>
    <w:rsid w:val="00F03F59"/>
    <w:rsid w:val="00F05738"/>
    <w:rsid w:val="00F07A67"/>
    <w:rsid w:val="00F10040"/>
    <w:rsid w:val="00F109E1"/>
    <w:rsid w:val="00F11417"/>
    <w:rsid w:val="00F148CE"/>
    <w:rsid w:val="00F152D3"/>
    <w:rsid w:val="00F1538B"/>
    <w:rsid w:val="00F158EB"/>
    <w:rsid w:val="00F1622E"/>
    <w:rsid w:val="00F205C3"/>
    <w:rsid w:val="00F21EE1"/>
    <w:rsid w:val="00F23046"/>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2E53"/>
    <w:rsid w:val="00F73196"/>
    <w:rsid w:val="00F745C2"/>
    <w:rsid w:val="00F76019"/>
    <w:rsid w:val="00F77E5B"/>
    <w:rsid w:val="00F80923"/>
    <w:rsid w:val="00F82263"/>
    <w:rsid w:val="00F82A8D"/>
    <w:rsid w:val="00F850FF"/>
    <w:rsid w:val="00F85BB2"/>
    <w:rsid w:val="00F86B7A"/>
    <w:rsid w:val="00F914D6"/>
    <w:rsid w:val="00F9267D"/>
    <w:rsid w:val="00F92D57"/>
    <w:rsid w:val="00F92F1A"/>
    <w:rsid w:val="00F94BDA"/>
    <w:rsid w:val="00F950F6"/>
    <w:rsid w:val="00F95B06"/>
    <w:rsid w:val="00F966BE"/>
    <w:rsid w:val="00F972CC"/>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47D"/>
    <w:rsid w:val="00FA6962"/>
    <w:rsid w:val="00FA7283"/>
    <w:rsid w:val="00FB0168"/>
    <w:rsid w:val="00FB03E0"/>
    <w:rsid w:val="00FB0FA2"/>
    <w:rsid w:val="00FB23F9"/>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3AAE"/>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l"/>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31352587">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15127650">
      <w:bodyDiv w:val="1"/>
      <w:marLeft w:val="0"/>
      <w:marRight w:val="0"/>
      <w:marTop w:val="0"/>
      <w:marBottom w:val="0"/>
      <w:divBdr>
        <w:top w:val="none" w:sz="0" w:space="0" w:color="auto"/>
        <w:left w:val="none" w:sz="0" w:space="0" w:color="auto"/>
        <w:bottom w:val="none" w:sz="0" w:space="0" w:color="auto"/>
        <w:right w:val="none" w:sz="0" w:space="0" w:color="auto"/>
      </w:divBdr>
    </w:div>
    <w:div w:id="113413254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4737574">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49597294">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E3CB5-CC46-4F07-8F50-C69001A81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35985</Words>
  <Characters>205118</Characters>
  <Application>Microsoft Office Word</Application>
  <DocSecurity>0</DocSecurity>
  <Lines>1709</Lines>
  <Paragraphs>481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2023-01-13T09:03:00Z</dcterms:created>
  <dcterms:modified xsi:type="dcterms:W3CDTF">2023-01-25T12:44:00Z</dcterms:modified>
</cp:coreProperties>
</file>